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customXmlInsRangeStart w:id="0" w:author="Αθηνά pink" w:date="2018-03-27T19:42:00Z"/>
    <w:sdt>
      <w:sdtPr>
        <w:id w:val="-1027640863"/>
        <w:docPartObj>
          <w:docPartGallery w:val="Cover Pages"/>
          <w:docPartUnique/>
        </w:docPartObj>
      </w:sdtPr>
      <w:sdtEndPr>
        <w:rPr>
          <w:lang w:eastAsia="el-GR"/>
        </w:rPr>
      </w:sdtEndPr>
      <w:sdtContent>
        <w:customXmlInsRangeEnd w:id="0"/>
        <w:bookmarkStart w:id="1" w:name="_GoBack" w:displacedByCustomXml="prev"/>
        <w:p w:rsidR="00D100DE" w:rsidRDefault="000928B6">
          <w:pPr>
            <w:rPr>
              <w:ins w:id="2" w:author="Αθηνά pink" w:date="2018-03-27T19:42:00Z"/>
            </w:rPr>
          </w:pPr>
          <w:ins w:id="3" w:author="Αθηνά pink" w:date="2018-03-27T19:45:00Z">
            <w:r>
              <w:rPr>
                <w:noProof/>
              </w:rPr>
              <w:drawing>
                <wp:inline distT="0" distB="0" distL="0" distR="0" wp14:anchorId="51E40D34" wp14:editId="34DB73D6">
                  <wp:extent cx="2182495" cy="1452351"/>
                  <wp:effectExtent l="0" t="0" r="8255" b="0"/>
                  <wp:docPr id="448" name="Εικόνα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αρχείο λήψης (1).jpg"/>
                          <pic:cNvPicPr/>
                        </pic:nvPicPr>
                        <pic:blipFill>
                          <a:blip r:embed="rId8">
                            <a:extLst>
                              <a:ext uri="{28A0092B-C50C-407E-A947-70E740481C1C}">
                                <a14:useLocalDpi xmlns:a14="http://schemas.microsoft.com/office/drawing/2010/main" val="0"/>
                              </a:ext>
                            </a:extLst>
                          </a:blip>
                          <a:stretch>
                            <a:fillRect/>
                          </a:stretch>
                        </pic:blipFill>
                        <pic:spPr>
                          <a:xfrm>
                            <a:off x="0" y="0"/>
                            <a:ext cx="2205848" cy="1467891"/>
                          </a:xfrm>
                          <a:prstGeom prst="rect">
                            <a:avLst/>
                          </a:prstGeom>
                        </pic:spPr>
                      </pic:pic>
                    </a:graphicData>
                  </a:graphic>
                </wp:inline>
              </w:drawing>
            </w:r>
          </w:ins>
          <w:bookmarkEnd w:id="1"/>
          <w:ins w:id="4" w:author="Αθηνά pink" w:date="2018-03-27T19:42:00Z">
            <w:r w:rsidR="00D100DE">
              <w:rPr>
                <w:noProof/>
              </w:rPr>
              <mc:AlternateContent>
                <mc:Choice Requires="wpg">
                  <w:drawing>
                    <wp:anchor distT="0" distB="0" distL="114300" distR="114300" simplePos="0" relativeHeight="251667456" behindDoc="0" locked="0" layoutInCell="1" allowOverlap="1">
                      <wp:simplePos x="0" y="0"/>
                      <wp:positionH relativeFrom="page">
                        <wp:align>right</wp:align>
                      </wp:positionH>
                      <wp:positionV relativeFrom="page">
                        <wp:align>top</wp:align>
                      </wp:positionV>
                      <wp:extent cx="3113670" cy="10058400"/>
                      <wp:effectExtent l="0" t="0" r="0" b="0"/>
                      <wp:wrapNone/>
                      <wp:docPr id="453" name="Ομάδα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Ορθογώνιο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Ορθογώνιο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Ορθογώνιο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Έτος"/>
                                      <w:id w:val="1012341074"/>
                                      <w:dataBinding w:prefixMappings="xmlns:ns0='http://schemas.microsoft.com/office/2006/coverPageProps'" w:xpath="/ns0:CoverPageProperties[1]/ns0:PublishDate[1]" w:storeItemID="{55AF091B-3C7A-41E3-B477-F2FDAA23CFDA}"/>
                                      <w:date w:fullDate="2018-03-25T00:00:00Z">
                                        <w:dateFormat w:val="yyyy"/>
                                        <w:lid w:val="el-GR"/>
                                        <w:storeMappedDataAs w:val="dateTime"/>
                                        <w:calendar w:val="gregorian"/>
                                      </w:date>
                                    </w:sdtPr>
                                    <w:sdtContent>
                                      <w:p w:rsidR="00D100DE" w:rsidRDefault="00D100DE">
                                        <w:pPr>
                                          <w:pStyle w:val="a6"/>
                                          <w:rPr>
                                            <w:color w:val="FFFFFF" w:themeColor="background1"/>
                                            <w:sz w:val="96"/>
                                            <w:szCs w:val="96"/>
                                          </w:rPr>
                                        </w:pPr>
                                        <w:ins w:id="5" w:author="Αθηνά pink" w:date="2018-03-27T19:42:00Z">
                                          <w:r>
                                            <w:rPr>
                                              <w:color w:val="FFFFFF" w:themeColor="background1"/>
                                              <w:sz w:val="96"/>
                                              <w:szCs w:val="96"/>
                                            </w:rPr>
                                            <w:t>2018</w:t>
                                          </w:r>
                                        </w:ins>
                                      </w:p>
                                    </w:sdtContent>
                                  </w:sdt>
                                </w:txbxContent>
                              </wps:txbx>
                              <wps:bodyPr rot="0" vert="horz" wrap="square" lIns="365760" tIns="182880" rIns="182880" bIns="182880" anchor="b" anchorCtr="0" upright="1">
                                <a:noAutofit/>
                              </wps:bodyPr>
                            </wps:wsp>
                            <wps:wsp>
                              <wps:cNvPr id="462" name="Ορθογώνιο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36"/>
                                        <w:szCs w:val="36"/>
                                        <w:rPrChange w:id="6" w:author="Αθηνά pink" w:date="2018-03-27T19:43:00Z">
                                          <w:rPr>
                                            <w:color w:val="FFFFFF" w:themeColor="background1"/>
                                          </w:rPr>
                                        </w:rPrChange>
                                      </w:rPr>
                                      <w:alias w:val="Συντάκτης"/>
                                      <w:id w:val="1380359617"/>
                                      <w:dataBinding w:prefixMappings="xmlns:ns0='http://schemas.openxmlformats.org/package/2006/metadata/core-properties' xmlns:ns1='http://purl.org/dc/elements/1.1/'" w:xpath="/ns0:coreProperties[1]/ns1:creator[1]" w:storeItemID="{6C3C8BC8-F283-45AE-878A-BAB7291924A1}"/>
                                      <w:text/>
                                    </w:sdtPr>
                                    <w:sdtContent>
                                      <w:p w:rsidR="00D100DE" w:rsidRPr="000928B6" w:rsidRDefault="000928B6">
                                        <w:pPr>
                                          <w:pStyle w:val="a6"/>
                                          <w:spacing w:line="360" w:lineRule="auto"/>
                                          <w:rPr>
                                            <w:color w:val="FFFFFF" w:themeColor="background1"/>
                                            <w:sz w:val="36"/>
                                            <w:szCs w:val="36"/>
                                            <w:rPrChange w:id="7" w:author="Αθηνά pink" w:date="2018-03-27T19:43:00Z">
                                              <w:rPr>
                                                <w:color w:val="FFFFFF" w:themeColor="background1"/>
                                              </w:rPr>
                                            </w:rPrChange>
                                          </w:rPr>
                                        </w:pPr>
                                        <w:ins w:id="8" w:author="Αθηνά pink" w:date="2018-03-27T19:43:00Z">
                                          <w:r w:rsidRPr="000928B6">
                                            <w:rPr>
                                              <w:color w:val="FFFFFF" w:themeColor="background1"/>
                                              <w:sz w:val="36"/>
                                              <w:szCs w:val="36"/>
                                              <w:rPrChange w:id="9" w:author="Αθηνά pink" w:date="2018-03-27T19:43:00Z">
                                                <w:rPr>
                                                  <w:color w:val="FFFFFF" w:themeColor="background1"/>
                                                </w:rPr>
                                              </w:rPrChange>
                                            </w:rPr>
                                            <w:t xml:space="preserve">Αθηνά </w:t>
                                          </w:r>
                                          <w:proofErr w:type="spellStart"/>
                                          <w:r w:rsidRPr="000928B6">
                                            <w:rPr>
                                              <w:color w:val="FFFFFF" w:themeColor="background1"/>
                                              <w:sz w:val="36"/>
                                              <w:szCs w:val="36"/>
                                              <w:rPrChange w:id="10" w:author="Αθηνά pink" w:date="2018-03-27T19:43:00Z">
                                                <w:rPr>
                                                  <w:color w:val="FFFFFF" w:themeColor="background1"/>
                                                </w:rPr>
                                              </w:rPrChange>
                                            </w:rPr>
                                            <w:t>Καθαροπούλου</w:t>
                                          </w:r>
                                          <w:proofErr w:type="spellEnd"/>
                                          <w:r w:rsidRPr="000928B6">
                                            <w:rPr>
                                              <w:color w:val="FFFFFF" w:themeColor="background1"/>
                                              <w:sz w:val="36"/>
                                              <w:szCs w:val="36"/>
                                              <w:rPrChange w:id="11" w:author="Αθηνά pink" w:date="2018-03-27T19:43:00Z">
                                                <w:rPr>
                                                  <w:color w:val="FFFFFF" w:themeColor="background1"/>
                                                </w:rPr>
                                              </w:rPrChange>
                                            </w:rPr>
                                            <w:t xml:space="preserve"> </w:t>
                                          </w:r>
                                        </w:ins>
                                      </w:p>
                                    </w:sdtContent>
                                  </w:sdt>
                                  <w:sdt>
                                    <w:sdtPr>
                                      <w:rPr>
                                        <w:color w:val="FFFFFF" w:themeColor="background1"/>
                                        <w:sz w:val="36"/>
                                        <w:szCs w:val="36"/>
                                        <w:rPrChange w:id="12" w:author="Αθηνά pink" w:date="2018-03-27T19:43:00Z">
                                          <w:rPr>
                                            <w:color w:val="FFFFFF" w:themeColor="background1"/>
                                          </w:rPr>
                                        </w:rPrChange>
                                      </w:rPr>
                                      <w:alias w:val="Εταιρεία"/>
                                      <w:id w:val="1760174317"/>
                                      <w:dataBinding w:prefixMappings="xmlns:ns0='http://schemas.openxmlformats.org/officeDocument/2006/extended-properties'" w:xpath="/ns0:Properties[1]/ns0:Company[1]" w:storeItemID="{6668398D-A668-4E3E-A5EB-62B293D839F1}"/>
                                      <w:text/>
                                    </w:sdtPr>
                                    <w:sdtContent>
                                      <w:p w:rsidR="00D100DE" w:rsidRPr="000928B6" w:rsidRDefault="000928B6">
                                        <w:pPr>
                                          <w:pStyle w:val="a6"/>
                                          <w:spacing w:line="360" w:lineRule="auto"/>
                                          <w:rPr>
                                            <w:color w:val="FFFFFF" w:themeColor="background1"/>
                                            <w:sz w:val="36"/>
                                            <w:szCs w:val="36"/>
                                            <w:rPrChange w:id="13" w:author="Αθηνά pink" w:date="2018-03-27T19:43:00Z">
                                              <w:rPr>
                                                <w:color w:val="FFFFFF" w:themeColor="background1"/>
                                              </w:rPr>
                                            </w:rPrChange>
                                          </w:rPr>
                                        </w:pPr>
                                        <w:ins w:id="14" w:author="Αθηνά pink" w:date="2018-03-27T19:43:00Z">
                                          <w:r w:rsidRPr="000928B6">
                                            <w:rPr>
                                              <w:color w:val="FFFFFF" w:themeColor="background1"/>
                                              <w:sz w:val="36"/>
                                              <w:szCs w:val="36"/>
                                              <w:rPrChange w:id="15" w:author="Αθηνά pink" w:date="2018-03-27T19:43:00Z">
                                                <w:rPr>
                                                  <w:color w:val="FFFFFF" w:themeColor="background1"/>
                                                </w:rPr>
                                              </w:rPrChange>
                                            </w:rPr>
                                            <w:t>ΑΕΜ 443</w:t>
                                          </w:r>
                                          <w:r w:rsidRPr="000928B6">
                                            <w:rPr>
                                              <w:color w:val="FFFFFF" w:themeColor="background1"/>
                                              <w:sz w:val="36"/>
                                              <w:szCs w:val="36"/>
                                              <w:rPrChange w:id="16" w:author="Αθηνά pink" w:date="2018-03-27T19:43:00Z">
                                                <w:rPr>
                                                  <w:color w:val="FFFFFF" w:themeColor="background1"/>
                                                </w:rPr>
                                              </w:rPrChange>
                                            </w:rPr>
                                            <w:t>9</w:t>
                                          </w:r>
                                        </w:ins>
                                      </w:p>
                                    </w:sdtContent>
                                  </w:sdt>
                                  <w:sdt>
                                    <w:sdtPr>
                                      <w:rPr>
                                        <w:color w:val="FFFFFF" w:themeColor="background1"/>
                                      </w:rPr>
                                      <w:alias w:val="Ημερομηνία"/>
                                      <w:id w:val="1724480474"/>
                                      <w:dataBinding w:prefixMappings="xmlns:ns0='http://schemas.microsoft.com/office/2006/coverPageProps'" w:xpath="/ns0:CoverPageProperties[1]/ns0:PublishDate[1]" w:storeItemID="{55AF091B-3C7A-41E3-B477-F2FDAA23CFDA}"/>
                                      <w:date w:fullDate="2018-03-25T00:00:00Z">
                                        <w:dateFormat w:val="d/M/yyyy"/>
                                        <w:lid w:val="el-GR"/>
                                        <w:storeMappedDataAs w:val="dateTime"/>
                                        <w:calendar w:val="gregorian"/>
                                      </w:date>
                                    </w:sdtPr>
                                    <w:sdtContent>
                                      <w:p w:rsidR="00D100DE" w:rsidRDefault="00D100DE">
                                        <w:pPr>
                                          <w:pStyle w:val="a6"/>
                                          <w:spacing w:line="360" w:lineRule="auto"/>
                                          <w:rPr>
                                            <w:color w:val="FFFFFF" w:themeColor="background1"/>
                                          </w:rPr>
                                        </w:pPr>
                                        <w:ins w:id="17" w:author="Αθηνά pink" w:date="2018-03-27T19:42:00Z">
                                          <w:r>
                                            <w:rPr>
                                              <w:color w:val="FFFFFF" w:themeColor="background1"/>
                                            </w:rPr>
                                            <w:t>25/3/2018</w:t>
                                          </w:r>
                                        </w:ins>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Ομάδα 453" o:spid="_x0000_s1026" style="position:absolute;left:0;text-align:left;margin-left:193.95pt;margin-top:0;width:245.15pt;height:11in;z-index:251667456;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">
                      <v:rect id="Ορθογώνιο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Ορθογώνιο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Ορθογώνιο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Έτος"/>
                                <w:id w:val="1012341074"/>
                                <w:dataBinding w:prefixMappings="xmlns:ns0='http://schemas.microsoft.com/office/2006/coverPageProps'" w:xpath="/ns0:CoverPageProperties[1]/ns0:PublishDate[1]" w:storeItemID="{55AF091B-3C7A-41E3-B477-F2FDAA23CFDA}"/>
                                <w:date w:fullDate="2018-03-25T00:00:00Z">
                                  <w:dateFormat w:val="yyyy"/>
                                  <w:lid w:val="el-GR"/>
                                  <w:storeMappedDataAs w:val="dateTime"/>
                                  <w:calendar w:val="gregorian"/>
                                </w:date>
                              </w:sdtPr>
                              <w:sdtContent>
                                <w:p w:rsidR="00D100DE" w:rsidRDefault="00D100DE">
                                  <w:pPr>
                                    <w:pStyle w:val="a6"/>
                                    <w:rPr>
                                      <w:color w:val="FFFFFF" w:themeColor="background1"/>
                                      <w:sz w:val="96"/>
                                      <w:szCs w:val="96"/>
                                    </w:rPr>
                                  </w:pPr>
                                  <w:ins w:id="18" w:author="Αθηνά pink" w:date="2018-03-27T19:42:00Z">
                                    <w:r>
                                      <w:rPr>
                                        <w:color w:val="FFFFFF" w:themeColor="background1"/>
                                        <w:sz w:val="96"/>
                                        <w:szCs w:val="96"/>
                                      </w:rPr>
                                      <w:t>2018</w:t>
                                    </w:r>
                                  </w:ins>
                                </w:p>
                              </w:sdtContent>
                            </w:sdt>
                          </w:txbxContent>
                        </v:textbox>
                      </v:rect>
                      <v:rect id="Ορθογώνιο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36"/>
                                  <w:szCs w:val="36"/>
                                  <w:rPrChange w:id="19" w:author="Αθηνά pink" w:date="2018-03-27T19:43:00Z">
                                    <w:rPr>
                                      <w:color w:val="FFFFFF" w:themeColor="background1"/>
                                    </w:rPr>
                                  </w:rPrChange>
                                </w:rPr>
                                <w:alias w:val="Συντάκτης"/>
                                <w:id w:val="1380359617"/>
                                <w:dataBinding w:prefixMappings="xmlns:ns0='http://schemas.openxmlformats.org/package/2006/metadata/core-properties' xmlns:ns1='http://purl.org/dc/elements/1.1/'" w:xpath="/ns0:coreProperties[1]/ns1:creator[1]" w:storeItemID="{6C3C8BC8-F283-45AE-878A-BAB7291924A1}"/>
                                <w:text/>
                              </w:sdtPr>
                              <w:sdtContent>
                                <w:p w:rsidR="00D100DE" w:rsidRPr="000928B6" w:rsidRDefault="000928B6">
                                  <w:pPr>
                                    <w:pStyle w:val="a6"/>
                                    <w:spacing w:line="360" w:lineRule="auto"/>
                                    <w:rPr>
                                      <w:color w:val="FFFFFF" w:themeColor="background1"/>
                                      <w:sz w:val="36"/>
                                      <w:szCs w:val="36"/>
                                      <w:rPrChange w:id="20" w:author="Αθηνά pink" w:date="2018-03-27T19:43:00Z">
                                        <w:rPr>
                                          <w:color w:val="FFFFFF" w:themeColor="background1"/>
                                        </w:rPr>
                                      </w:rPrChange>
                                    </w:rPr>
                                  </w:pPr>
                                  <w:ins w:id="21" w:author="Αθηνά pink" w:date="2018-03-27T19:43:00Z">
                                    <w:r w:rsidRPr="000928B6">
                                      <w:rPr>
                                        <w:color w:val="FFFFFF" w:themeColor="background1"/>
                                        <w:sz w:val="36"/>
                                        <w:szCs w:val="36"/>
                                        <w:rPrChange w:id="22" w:author="Αθηνά pink" w:date="2018-03-27T19:43:00Z">
                                          <w:rPr>
                                            <w:color w:val="FFFFFF" w:themeColor="background1"/>
                                          </w:rPr>
                                        </w:rPrChange>
                                      </w:rPr>
                                      <w:t xml:space="preserve">Αθηνά </w:t>
                                    </w:r>
                                    <w:proofErr w:type="spellStart"/>
                                    <w:r w:rsidRPr="000928B6">
                                      <w:rPr>
                                        <w:color w:val="FFFFFF" w:themeColor="background1"/>
                                        <w:sz w:val="36"/>
                                        <w:szCs w:val="36"/>
                                        <w:rPrChange w:id="23" w:author="Αθηνά pink" w:date="2018-03-27T19:43:00Z">
                                          <w:rPr>
                                            <w:color w:val="FFFFFF" w:themeColor="background1"/>
                                          </w:rPr>
                                        </w:rPrChange>
                                      </w:rPr>
                                      <w:t>Καθαροπούλου</w:t>
                                    </w:r>
                                    <w:proofErr w:type="spellEnd"/>
                                    <w:r w:rsidRPr="000928B6">
                                      <w:rPr>
                                        <w:color w:val="FFFFFF" w:themeColor="background1"/>
                                        <w:sz w:val="36"/>
                                        <w:szCs w:val="36"/>
                                        <w:rPrChange w:id="24" w:author="Αθηνά pink" w:date="2018-03-27T19:43:00Z">
                                          <w:rPr>
                                            <w:color w:val="FFFFFF" w:themeColor="background1"/>
                                          </w:rPr>
                                        </w:rPrChange>
                                      </w:rPr>
                                      <w:t xml:space="preserve"> </w:t>
                                    </w:r>
                                  </w:ins>
                                </w:p>
                              </w:sdtContent>
                            </w:sdt>
                            <w:sdt>
                              <w:sdtPr>
                                <w:rPr>
                                  <w:color w:val="FFFFFF" w:themeColor="background1"/>
                                  <w:sz w:val="36"/>
                                  <w:szCs w:val="36"/>
                                  <w:rPrChange w:id="25" w:author="Αθηνά pink" w:date="2018-03-27T19:43:00Z">
                                    <w:rPr>
                                      <w:color w:val="FFFFFF" w:themeColor="background1"/>
                                    </w:rPr>
                                  </w:rPrChange>
                                </w:rPr>
                                <w:alias w:val="Εταιρεία"/>
                                <w:id w:val="1760174317"/>
                                <w:dataBinding w:prefixMappings="xmlns:ns0='http://schemas.openxmlformats.org/officeDocument/2006/extended-properties'" w:xpath="/ns0:Properties[1]/ns0:Company[1]" w:storeItemID="{6668398D-A668-4E3E-A5EB-62B293D839F1}"/>
                                <w:text/>
                              </w:sdtPr>
                              <w:sdtContent>
                                <w:p w:rsidR="00D100DE" w:rsidRPr="000928B6" w:rsidRDefault="000928B6">
                                  <w:pPr>
                                    <w:pStyle w:val="a6"/>
                                    <w:spacing w:line="360" w:lineRule="auto"/>
                                    <w:rPr>
                                      <w:color w:val="FFFFFF" w:themeColor="background1"/>
                                      <w:sz w:val="36"/>
                                      <w:szCs w:val="36"/>
                                      <w:rPrChange w:id="26" w:author="Αθηνά pink" w:date="2018-03-27T19:43:00Z">
                                        <w:rPr>
                                          <w:color w:val="FFFFFF" w:themeColor="background1"/>
                                        </w:rPr>
                                      </w:rPrChange>
                                    </w:rPr>
                                  </w:pPr>
                                  <w:ins w:id="27" w:author="Αθηνά pink" w:date="2018-03-27T19:43:00Z">
                                    <w:r w:rsidRPr="000928B6">
                                      <w:rPr>
                                        <w:color w:val="FFFFFF" w:themeColor="background1"/>
                                        <w:sz w:val="36"/>
                                        <w:szCs w:val="36"/>
                                        <w:rPrChange w:id="28" w:author="Αθηνά pink" w:date="2018-03-27T19:43:00Z">
                                          <w:rPr>
                                            <w:color w:val="FFFFFF" w:themeColor="background1"/>
                                          </w:rPr>
                                        </w:rPrChange>
                                      </w:rPr>
                                      <w:t>ΑΕΜ 443</w:t>
                                    </w:r>
                                    <w:r w:rsidRPr="000928B6">
                                      <w:rPr>
                                        <w:color w:val="FFFFFF" w:themeColor="background1"/>
                                        <w:sz w:val="36"/>
                                        <w:szCs w:val="36"/>
                                        <w:rPrChange w:id="29" w:author="Αθηνά pink" w:date="2018-03-27T19:43:00Z">
                                          <w:rPr>
                                            <w:color w:val="FFFFFF" w:themeColor="background1"/>
                                          </w:rPr>
                                        </w:rPrChange>
                                      </w:rPr>
                                      <w:t>9</w:t>
                                    </w:r>
                                  </w:ins>
                                </w:p>
                              </w:sdtContent>
                            </w:sdt>
                            <w:sdt>
                              <w:sdtPr>
                                <w:rPr>
                                  <w:color w:val="FFFFFF" w:themeColor="background1"/>
                                </w:rPr>
                                <w:alias w:val="Ημερομηνία"/>
                                <w:id w:val="1724480474"/>
                                <w:dataBinding w:prefixMappings="xmlns:ns0='http://schemas.microsoft.com/office/2006/coverPageProps'" w:xpath="/ns0:CoverPageProperties[1]/ns0:PublishDate[1]" w:storeItemID="{55AF091B-3C7A-41E3-B477-F2FDAA23CFDA}"/>
                                <w:date w:fullDate="2018-03-25T00:00:00Z">
                                  <w:dateFormat w:val="d/M/yyyy"/>
                                  <w:lid w:val="el-GR"/>
                                  <w:storeMappedDataAs w:val="dateTime"/>
                                  <w:calendar w:val="gregorian"/>
                                </w:date>
                              </w:sdtPr>
                              <w:sdtContent>
                                <w:p w:rsidR="00D100DE" w:rsidRDefault="00D100DE">
                                  <w:pPr>
                                    <w:pStyle w:val="a6"/>
                                    <w:spacing w:line="360" w:lineRule="auto"/>
                                    <w:rPr>
                                      <w:color w:val="FFFFFF" w:themeColor="background1"/>
                                    </w:rPr>
                                  </w:pPr>
                                  <w:ins w:id="30" w:author="Αθηνά pink" w:date="2018-03-27T19:42:00Z">
                                    <w:r>
                                      <w:rPr>
                                        <w:color w:val="FFFFFF" w:themeColor="background1"/>
                                      </w:rPr>
                                      <w:t>25/3/2018</w:t>
                                    </w:r>
                                  </w:ins>
                                </w:p>
                              </w:sdtContent>
                            </w:sdt>
                          </w:txbxContent>
                        </v:textbox>
                      </v:rect>
                      <w10:wrap anchorx="page" anchory="page"/>
                    </v:group>
                  </w:pict>
                </mc:Fallback>
              </mc:AlternateContent>
            </w:r>
            <w:r w:rsidR="00D100DE">
              <w:rPr>
                <w:noProof/>
              </w:rPr>
              <mc:AlternateContent>
                <mc:Choice Requires="wps">
                  <w:drawing>
                    <wp:anchor distT="0" distB="0" distL="114300" distR="114300" simplePos="0" relativeHeight="251669504"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Τίτλος"/>
                                    <w:id w:val="-1704864950"/>
                                    <w:dataBinding w:prefixMappings="xmlns:ns0='http://schemas.openxmlformats.org/package/2006/metadata/core-properties' xmlns:ns1='http://purl.org/dc/elements/1.1/'" w:xpath="/ns0:coreProperties[1]/ns1:title[1]" w:storeItemID="{6C3C8BC8-F283-45AE-878A-BAB7291924A1}"/>
                                    <w:text/>
                                  </w:sdtPr>
                                  <w:sdtContent>
                                    <w:p w:rsidR="00D100DE" w:rsidRDefault="00D100DE">
                                      <w:pPr>
                                        <w:pStyle w:val="a6"/>
                                        <w:jc w:val="right"/>
                                        <w:rPr>
                                          <w:color w:val="FFFFFF" w:themeColor="background1"/>
                                          <w:sz w:val="72"/>
                                          <w:szCs w:val="72"/>
                                        </w:rPr>
                                      </w:pPr>
                                      <w:ins w:id="31" w:author="Αθηνά pink" w:date="2018-03-27T19:42:00Z">
                                        <w:r>
                                          <w:rPr>
                                            <w:color w:val="FFFFFF" w:themeColor="background1"/>
                                            <w:sz w:val="72"/>
                                            <w:szCs w:val="72"/>
                                          </w:rPr>
                                          <w:t>1η εργαστηριακή άσκηση</w:t>
                                        </w:r>
                                      </w:ins>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Ορθογώνιο 16" o:spid="_x0000_s1031" style="position:absolute;left:0;text-align:left;margin-left:0;margin-top:0;width:548.85pt;height:50.4pt;z-index:25166950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" o:allowincell="f" fillcolor="black [3213]" strokecolor="black [3213]" strokeweight="1.5pt">
                      <v:textbox style="mso-fit-shape-to-text:t" inset="14.4pt,,14.4pt">
                        <w:txbxContent>
                          <w:sdt>
                            <w:sdtPr>
                              <w:rPr>
                                <w:color w:val="FFFFFF" w:themeColor="background1"/>
                                <w:sz w:val="72"/>
                                <w:szCs w:val="72"/>
                              </w:rPr>
                              <w:alias w:val="Τίτλος"/>
                              <w:id w:val="-1704864950"/>
                              <w:dataBinding w:prefixMappings="xmlns:ns0='http://schemas.openxmlformats.org/package/2006/metadata/core-properties' xmlns:ns1='http://purl.org/dc/elements/1.1/'" w:xpath="/ns0:coreProperties[1]/ns1:title[1]" w:storeItemID="{6C3C8BC8-F283-45AE-878A-BAB7291924A1}"/>
                              <w:text/>
                            </w:sdtPr>
                            <w:sdtContent>
                              <w:p w:rsidR="00D100DE" w:rsidRDefault="00D100DE">
                                <w:pPr>
                                  <w:pStyle w:val="a6"/>
                                  <w:jc w:val="right"/>
                                  <w:rPr>
                                    <w:color w:val="FFFFFF" w:themeColor="background1"/>
                                    <w:sz w:val="72"/>
                                    <w:szCs w:val="72"/>
                                  </w:rPr>
                                </w:pPr>
                                <w:ins w:id="32" w:author="Αθηνά pink" w:date="2018-03-27T19:42:00Z">
                                  <w:r>
                                    <w:rPr>
                                      <w:color w:val="FFFFFF" w:themeColor="background1"/>
                                      <w:sz w:val="72"/>
                                      <w:szCs w:val="72"/>
                                    </w:rPr>
                                    <w:t>1η εργαστηριακή άσκηση</w:t>
                                  </w:r>
                                </w:ins>
                              </w:p>
                            </w:sdtContent>
                          </w:sdt>
                        </w:txbxContent>
                      </v:textbox>
                      <w10:wrap anchorx="page" anchory="page"/>
                    </v:rect>
                  </w:pict>
                </mc:Fallback>
              </mc:AlternateContent>
            </w:r>
          </w:ins>
        </w:p>
        <w:p w:rsidR="00D100DE" w:rsidRDefault="00D100DE">
          <w:pPr>
            <w:spacing w:after="160" w:line="259" w:lineRule="auto"/>
            <w:ind w:firstLine="0"/>
            <w:rPr>
              <w:ins w:id="33" w:author="Αθηνά pink" w:date="2018-03-27T19:42:00Z"/>
              <w:lang w:eastAsia="el-GR"/>
            </w:rPr>
          </w:pPr>
          <w:ins w:id="34" w:author="Αθηνά pink" w:date="2018-03-27T19:42:00Z">
            <w:r>
              <w:rPr>
                <w:noProof/>
              </w:rPr>
              <w:drawing>
                <wp:anchor distT="0" distB="0" distL="114300" distR="114300" simplePos="0" relativeHeight="251668480" behindDoc="0" locked="0" layoutInCell="0" allowOverlap="1">
                  <wp:simplePos x="0" y="0"/>
                  <wp:positionH relativeFrom="page">
                    <wp:align>right</wp:align>
                  </wp:positionH>
                  <wp:positionV relativeFrom="page">
                    <wp:align>center</wp:align>
                  </wp:positionV>
                  <wp:extent cx="5577840" cy="3702695"/>
                  <wp:effectExtent l="0" t="0" r="0" b="0"/>
                  <wp:wrapNone/>
                  <wp:docPr id="464" name="Εικόνα 1" descr="Μια εικόνα τρένου σε ένα σιδηροδρομικό σταθμό" title="Τρ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rotWithShape="1">
                          <a:blip r:embed="rId10">
                            <a:extLst>
                              <a:ext uri="{28A0092B-C50C-407E-A947-70E740481C1C}">
                                <a14:useLocalDpi xmlns:a14="http://schemas.microsoft.com/office/drawing/2010/main" val="0"/>
                              </a:ext>
                            </a:extLst>
                          </a:blip>
                          <a:srcRect l="155650" t="-9261" r="-180511" b="9261"/>
                          <a:stretch/>
                        </pic:blipFill>
                        <pic:spPr>
                          <a:xfrm>
                            <a:off x="0" y="0"/>
                            <a:ext cx="5577840"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rPr>
                <w:lang w:eastAsia="el-GR"/>
              </w:rPr>
              <w:br w:type="page"/>
            </w:r>
          </w:ins>
        </w:p>
        <w:customXmlInsRangeStart w:id="35" w:author="Αθηνά pink" w:date="2018-03-27T19:42:00Z"/>
      </w:sdtContent>
    </w:sdt>
    <w:customXmlInsRangeEnd w:id="35"/>
    <w:p w:rsidR="001240E5" w:rsidRDefault="001240E5" w:rsidP="00072F65">
      <w:pPr>
        <w:pStyle w:val="1"/>
        <w:rPr>
          <w:szCs w:val="34"/>
          <w:lang w:val="en-US"/>
        </w:rPr>
      </w:pPr>
    </w:p>
    <w:sdt>
      <w:sdtPr>
        <w:rPr>
          <w:rFonts w:ascii="Times New Roman" w:eastAsiaTheme="minorHAnsi" w:hAnsi="Times New Roman" w:cstheme="minorBidi"/>
          <w:color w:val="auto"/>
          <w:sz w:val="22"/>
          <w:szCs w:val="22"/>
          <w:lang w:eastAsia="en-US"/>
        </w:rPr>
        <w:id w:val="-1889486537"/>
        <w:docPartObj>
          <w:docPartGallery w:val="Table of Contents"/>
          <w:docPartUnique/>
        </w:docPartObj>
      </w:sdtPr>
      <w:sdtEndPr>
        <w:rPr>
          <w:b/>
          <w:bCs/>
        </w:rPr>
      </w:sdtEndPr>
      <w:sdtContent>
        <w:p w:rsidR="001240E5" w:rsidRDefault="001240E5">
          <w:pPr>
            <w:pStyle w:val="a5"/>
          </w:pPr>
          <w:r>
            <w:t>Περιεχόμενα</w:t>
          </w:r>
        </w:p>
        <w:p w:rsidR="001240E5" w:rsidRDefault="001240E5" w:rsidP="005B3B4A">
          <w:pPr>
            <w:rPr>
              <w:rFonts w:eastAsiaTheme="minorEastAsia"/>
              <w:noProof/>
              <w:lang w:eastAsia="el-GR"/>
            </w:rPr>
          </w:pPr>
          <w:r>
            <w:fldChar w:fldCharType="begin"/>
          </w:r>
          <w:r>
            <w:instrText xml:space="preserve"> TOC \o "1-3" \h \z \u </w:instrText>
          </w:r>
          <w:r>
            <w:fldChar w:fldCharType="separate"/>
          </w:r>
          <w:hyperlink w:anchor="_Toc509506526" w:history="1">
            <w:r w:rsidRPr="00A54EED">
              <w:rPr>
                <w:rStyle w:val="-"/>
                <w:noProof/>
                <w:lang w:val="en-US"/>
              </w:rPr>
              <w:t>Ecology</w:t>
            </w:r>
            <w:r>
              <w:rPr>
                <w:noProof/>
                <w:webHidden/>
              </w:rPr>
              <w:tab/>
            </w:r>
            <w:r>
              <w:rPr>
                <w:noProof/>
                <w:webHidden/>
              </w:rPr>
              <w:fldChar w:fldCharType="begin"/>
            </w:r>
            <w:r>
              <w:rPr>
                <w:noProof/>
                <w:webHidden/>
              </w:rPr>
              <w:instrText xml:space="preserve"> PAGEREF _Toc509506526 \h </w:instrText>
            </w:r>
            <w:r>
              <w:rPr>
                <w:noProof/>
                <w:webHidden/>
              </w:rPr>
            </w:r>
            <w:r>
              <w:rPr>
                <w:noProof/>
                <w:webHidden/>
              </w:rPr>
              <w:fldChar w:fldCharType="separate"/>
            </w:r>
            <w:r>
              <w:rPr>
                <w:noProof/>
                <w:webHidden/>
              </w:rPr>
              <w:t>2</w:t>
            </w:r>
            <w:r>
              <w:rPr>
                <w:noProof/>
                <w:webHidden/>
              </w:rPr>
              <w:fldChar w:fldCharType="end"/>
            </w:r>
          </w:hyperlink>
        </w:p>
        <w:p w:rsidR="001240E5" w:rsidRDefault="001240E5" w:rsidP="005B3B4A">
          <w:pPr>
            <w:rPr>
              <w:rFonts w:eastAsiaTheme="minorEastAsia"/>
              <w:noProof/>
              <w:lang w:eastAsia="el-GR"/>
            </w:rPr>
          </w:pPr>
          <w:hyperlink w:anchor="_Toc509506527" w:history="1">
            <w:r w:rsidRPr="00A54EED">
              <w:rPr>
                <w:rStyle w:val="-"/>
                <w:noProof/>
                <w:lang w:val="en-US"/>
              </w:rPr>
              <w:t>Conservation biology</w:t>
            </w:r>
            <w:r>
              <w:rPr>
                <w:noProof/>
                <w:webHidden/>
              </w:rPr>
              <w:tab/>
            </w:r>
            <w:r>
              <w:rPr>
                <w:noProof/>
                <w:webHidden/>
              </w:rPr>
              <w:fldChar w:fldCharType="begin"/>
            </w:r>
            <w:r>
              <w:rPr>
                <w:noProof/>
                <w:webHidden/>
              </w:rPr>
              <w:instrText xml:space="preserve"> PAGEREF _Toc509506527 \h </w:instrText>
            </w:r>
            <w:r>
              <w:rPr>
                <w:noProof/>
                <w:webHidden/>
              </w:rPr>
            </w:r>
            <w:r>
              <w:rPr>
                <w:noProof/>
                <w:webHidden/>
              </w:rPr>
              <w:fldChar w:fldCharType="separate"/>
            </w:r>
            <w:r>
              <w:rPr>
                <w:noProof/>
                <w:webHidden/>
              </w:rPr>
              <w:t>3</w:t>
            </w:r>
            <w:r>
              <w:rPr>
                <w:noProof/>
                <w:webHidden/>
              </w:rPr>
              <w:fldChar w:fldCharType="end"/>
            </w:r>
          </w:hyperlink>
        </w:p>
        <w:p w:rsidR="001240E5" w:rsidRDefault="001240E5" w:rsidP="005B3B4A">
          <w:pPr>
            <w:rPr>
              <w:rFonts w:eastAsiaTheme="minorEastAsia"/>
              <w:noProof/>
              <w:lang w:eastAsia="el-GR"/>
            </w:rPr>
          </w:pPr>
          <w:hyperlink w:anchor="_Toc509506528" w:history="1">
            <w:r w:rsidRPr="00A54EED">
              <w:rPr>
                <w:rStyle w:val="-"/>
                <w:noProof/>
                <w:lang w:val="en-US"/>
              </w:rPr>
              <w:t>Origins</w:t>
            </w:r>
            <w:r>
              <w:rPr>
                <w:noProof/>
                <w:webHidden/>
              </w:rPr>
              <w:tab/>
            </w:r>
            <w:r>
              <w:rPr>
                <w:noProof/>
                <w:webHidden/>
              </w:rPr>
              <w:fldChar w:fldCharType="begin"/>
            </w:r>
            <w:r>
              <w:rPr>
                <w:noProof/>
                <w:webHidden/>
              </w:rPr>
              <w:instrText xml:space="preserve"> PAGEREF _Toc509506528 \h </w:instrText>
            </w:r>
            <w:r>
              <w:rPr>
                <w:noProof/>
                <w:webHidden/>
              </w:rPr>
            </w:r>
            <w:r>
              <w:rPr>
                <w:noProof/>
                <w:webHidden/>
              </w:rPr>
              <w:fldChar w:fldCharType="separate"/>
            </w:r>
            <w:r>
              <w:rPr>
                <w:noProof/>
                <w:webHidden/>
              </w:rPr>
              <w:t>3</w:t>
            </w:r>
            <w:r>
              <w:rPr>
                <w:noProof/>
                <w:webHidden/>
              </w:rPr>
              <w:fldChar w:fldCharType="end"/>
            </w:r>
          </w:hyperlink>
        </w:p>
        <w:p w:rsidR="001240E5" w:rsidRDefault="001240E5" w:rsidP="005B3B4A">
          <w:pPr>
            <w:rPr>
              <w:rFonts w:eastAsiaTheme="minorEastAsia"/>
              <w:noProof/>
              <w:lang w:eastAsia="el-GR"/>
            </w:rPr>
          </w:pPr>
          <w:hyperlink w:anchor="_Toc509506529" w:history="1">
            <w:r w:rsidRPr="00A54EED">
              <w:rPr>
                <w:rStyle w:val="-"/>
                <w:noProof/>
                <w:lang w:val="en-US"/>
              </w:rPr>
              <w:t>Description</w:t>
            </w:r>
            <w:r>
              <w:rPr>
                <w:noProof/>
                <w:webHidden/>
              </w:rPr>
              <w:tab/>
            </w:r>
            <w:r>
              <w:rPr>
                <w:noProof/>
                <w:webHidden/>
              </w:rPr>
              <w:fldChar w:fldCharType="begin"/>
            </w:r>
            <w:r>
              <w:rPr>
                <w:noProof/>
                <w:webHidden/>
              </w:rPr>
              <w:instrText xml:space="preserve"> PAGEREF _Toc509506529 \h </w:instrText>
            </w:r>
            <w:r>
              <w:rPr>
                <w:noProof/>
                <w:webHidden/>
              </w:rPr>
            </w:r>
            <w:r>
              <w:rPr>
                <w:noProof/>
                <w:webHidden/>
              </w:rPr>
              <w:fldChar w:fldCharType="separate"/>
            </w:r>
            <w:r>
              <w:rPr>
                <w:noProof/>
                <w:webHidden/>
              </w:rPr>
              <w:t>3</w:t>
            </w:r>
            <w:r>
              <w:rPr>
                <w:noProof/>
                <w:webHidden/>
              </w:rPr>
              <w:fldChar w:fldCharType="end"/>
            </w:r>
          </w:hyperlink>
        </w:p>
        <w:p w:rsidR="001240E5" w:rsidRDefault="001240E5" w:rsidP="005B3B4A">
          <w:pPr>
            <w:rPr>
              <w:rFonts w:eastAsiaTheme="minorEastAsia"/>
              <w:noProof/>
              <w:lang w:eastAsia="el-GR"/>
            </w:rPr>
          </w:pPr>
          <w:hyperlink w:anchor="_Toc509506530" w:history="1">
            <w:r w:rsidRPr="00A54EED">
              <w:rPr>
                <w:rStyle w:val="-"/>
                <w:noProof/>
                <w:lang w:val="en-US"/>
              </w:rPr>
              <w:t>ECOSYSTEMS</w:t>
            </w:r>
            <w:r>
              <w:rPr>
                <w:noProof/>
                <w:webHidden/>
              </w:rPr>
              <w:tab/>
            </w:r>
            <w:r>
              <w:rPr>
                <w:noProof/>
                <w:webHidden/>
              </w:rPr>
              <w:fldChar w:fldCharType="begin"/>
            </w:r>
            <w:r>
              <w:rPr>
                <w:noProof/>
                <w:webHidden/>
              </w:rPr>
              <w:instrText xml:space="preserve"> PAGEREF _Toc509506530 \h </w:instrText>
            </w:r>
            <w:r>
              <w:rPr>
                <w:noProof/>
                <w:webHidden/>
              </w:rPr>
            </w:r>
            <w:r>
              <w:rPr>
                <w:noProof/>
                <w:webHidden/>
              </w:rPr>
              <w:fldChar w:fldCharType="separate"/>
            </w:r>
            <w:r>
              <w:rPr>
                <w:noProof/>
                <w:webHidden/>
              </w:rPr>
              <w:t>4</w:t>
            </w:r>
            <w:r>
              <w:rPr>
                <w:noProof/>
                <w:webHidden/>
              </w:rPr>
              <w:fldChar w:fldCharType="end"/>
            </w:r>
          </w:hyperlink>
        </w:p>
        <w:p w:rsidR="001240E5" w:rsidRDefault="001240E5" w:rsidP="005B3B4A">
          <w:pPr>
            <w:rPr>
              <w:rFonts w:eastAsiaTheme="minorEastAsia"/>
              <w:noProof/>
              <w:lang w:eastAsia="el-GR"/>
            </w:rPr>
          </w:pPr>
          <w:hyperlink w:anchor="_Toc509506531" w:history="1">
            <w:r w:rsidRPr="00A54EED">
              <w:rPr>
                <w:rStyle w:val="-"/>
                <w:noProof/>
                <w:lang w:val="en-US"/>
              </w:rPr>
              <w:t>ECOSYSTEM ECOLOGY</w:t>
            </w:r>
            <w:r>
              <w:rPr>
                <w:noProof/>
                <w:webHidden/>
              </w:rPr>
              <w:tab/>
            </w:r>
            <w:r>
              <w:rPr>
                <w:noProof/>
                <w:webHidden/>
              </w:rPr>
              <w:fldChar w:fldCharType="begin"/>
            </w:r>
            <w:r>
              <w:rPr>
                <w:noProof/>
                <w:webHidden/>
              </w:rPr>
              <w:instrText xml:space="preserve"> PAGEREF _Toc509506531 \h </w:instrText>
            </w:r>
            <w:r>
              <w:rPr>
                <w:noProof/>
                <w:webHidden/>
              </w:rPr>
            </w:r>
            <w:r>
              <w:rPr>
                <w:noProof/>
                <w:webHidden/>
              </w:rPr>
              <w:fldChar w:fldCharType="separate"/>
            </w:r>
            <w:r>
              <w:rPr>
                <w:noProof/>
                <w:webHidden/>
              </w:rPr>
              <w:t>5</w:t>
            </w:r>
            <w:r>
              <w:rPr>
                <w:noProof/>
                <w:webHidden/>
              </w:rPr>
              <w:fldChar w:fldCharType="end"/>
            </w:r>
          </w:hyperlink>
        </w:p>
        <w:p w:rsidR="001240E5" w:rsidRDefault="001240E5" w:rsidP="005B3B4A">
          <w:pPr>
            <w:rPr>
              <w:rFonts w:eastAsiaTheme="minorEastAsia"/>
              <w:noProof/>
              <w:lang w:eastAsia="el-GR"/>
            </w:rPr>
          </w:pPr>
          <w:hyperlink w:anchor="_Toc509506532" w:history="1">
            <w:r w:rsidRPr="00A54EED">
              <w:rPr>
                <w:rStyle w:val="-"/>
                <w:noProof/>
                <w:lang w:val="en-US"/>
              </w:rPr>
              <w:t>Conservation biology and restoration ecology</w:t>
            </w:r>
            <w:r>
              <w:rPr>
                <w:noProof/>
                <w:webHidden/>
              </w:rPr>
              <w:tab/>
            </w:r>
            <w:r>
              <w:rPr>
                <w:noProof/>
                <w:webHidden/>
              </w:rPr>
              <w:fldChar w:fldCharType="begin"/>
            </w:r>
            <w:r>
              <w:rPr>
                <w:noProof/>
                <w:webHidden/>
              </w:rPr>
              <w:instrText xml:space="preserve"> PAGEREF _Toc509506532 \h </w:instrText>
            </w:r>
            <w:r>
              <w:rPr>
                <w:noProof/>
                <w:webHidden/>
              </w:rPr>
            </w:r>
            <w:r>
              <w:rPr>
                <w:noProof/>
                <w:webHidden/>
              </w:rPr>
              <w:fldChar w:fldCharType="separate"/>
            </w:r>
            <w:r>
              <w:rPr>
                <w:noProof/>
                <w:webHidden/>
              </w:rPr>
              <w:t>6</w:t>
            </w:r>
            <w:r>
              <w:rPr>
                <w:noProof/>
                <w:webHidden/>
              </w:rPr>
              <w:fldChar w:fldCharType="end"/>
            </w:r>
          </w:hyperlink>
        </w:p>
        <w:p w:rsidR="001240E5" w:rsidRDefault="001240E5" w:rsidP="005B3B4A">
          <w:pPr>
            <w:rPr>
              <w:rFonts w:eastAsiaTheme="minorEastAsia"/>
              <w:noProof/>
              <w:lang w:eastAsia="el-GR"/>
            </w:rPr>
          </w:pPr>
          <w:hyperlink w:anchor="_Toc509506533" w:history="1">
            <w:r w:rsidRPr="00A54EED">
              <w:rPr>
                <w:rStyle w:val="-"/>
                <w:noProof/>
                <w:lang w:val="en-US"/>
              </w:rPr>
              <w:t>Focuses</w:t>
            </w:r>
            <w:r>
              <w:rPr>
                <w:noProof/>
                <w:webHidden/>
              </w:rPr>
              <w:tab/>
            </w:r>
            <w:r>
              <w:rPr>
                <w:noProof/>
                <w:webHidden/>
              </w:rPr>
              <w:fldChar w:fldCharType="begin"/>
            </w:r>
            <w:r>
              <w:rPr>
                <w:noProof/>
                <w:webHidden/>
              </w:rPr>
              <w:instrText xml:space="preserve"> PAGEREF _Toc509506533 \h </w:instrText>
            </w:r>
            <w:r>
              <w:rPr>
                <w:noProof/>
                <w:webHidden/>
              </w:rPr>
            </w:r>
            <w:r>
              <w:rPr>
                <w:noProof/>
                <w:webHidden/>
              </w:rPr>
              <w:fldChar w:fldCharType="separate"/>
            </w:r>
            <w:r>
              <w:rPr>
                <w:noProof/>
                <w:webHidden/>
              </w:rPr>
              <w:t>6</w:t>
            </w:r>
            <w:r>
              <w:rPr>
                <w:noProof/>
                <w:webHidden/>
              </w:rPr>
              <w:fldChar w:fldCharType="end"/>
            </w:r>
          </w:hyperlink>
        </w:p>
        <w:p w:rsidR="001240E5" w:rsidRDefault="001240E5" w:rsidP="005B3B4A">
          <w:pPr>
            <w:rPr>
              <w:rFonts w:eastAsiaTheme="minorEastAsia"/>
              <w:noProof/>
              <w:lang w:eastAsia="el-GR"/>
            </w:rPr>
          </w:pPr>
          <w:hyperlink w:anchor="_Toc509506534" w:history="1">
            <w:r w:rsidRPr="00A54EED">
              <w:rPr>
                <w:rStyle w:val="-"/>
                <w:noProof/>
                <w:lang w:val="en-US"/>
              </w:rPr>
              <w:t>Theoretical foundations</w:t>
            </w:r>
            <w:r>
              <w:rPr>
                <w:noProof/>
                <w:webHidden/>
              </w:rPr>
              <w:tab/>
            </w:r>
            <w:r>
              <w:rPr>
                <w:noProof/>
                <w:webHidden/>
              </w:rPr>
              <w:fldChar w:fldCharType="begin"/>
            </w:r>
            <w:r>
              <w:rPr>
                <w:noProof/>
                <w:webHidden/>
              </w:rPr>
              <w:instrText xml:space="preserve"> PAGEREF _Toc509506534 \h </w:instrText>
            </w:r>
            <w:r>
              <w:rPr>
                <w:noProof/>
                <w:webHidden/>
              </w:rPr>
            </w:r>
            <w:r>
              <w:rPr>
                <w:noProof/>
                <w:webHidden/>
              </w:rPr>
              <w:fldChar w:fldCharType="separate"/>
            </w:r>
            <w:r>
              <w:rPr>
                <w:noProof/>
                <w:webHidden/>
              </w:rPr>
              <w:t>6</w:t>
            </w:r>
            <w:r>
              <w:rPr>
                <w:noProof/>
                <w:webHidden/>
              </w:rPr>
              <w:fldChar w:fldCharType="end"/>
            </w:r>
          </w:hyperlink>
        </w:p>
        <w:p w:rsidR="001240E5" w:rsidRDefault="001240E5" w:rsidP="005B3B4A">
          <w:pPr>
            <w:rPr>
              <w:rFonts w:eastAsiaTheme="minorEastAsia"/>
              <w:noProof/>
              <w:lang w:eastAsia="el-GR"/>
            </w:rPr>
          </w:pPr>
          <w:hyperlink w:anchor="_Toc509506535" w:history="1">
            <w:r w:rsidRPr="00A54EED">
              <w:rPr>
                <w:rStyle w:val="-"/>
                <w:noProof/>
                <w:lang w:val="en-US"/>
              </w:rPr>
              <w:t>Disturbance</w:t>
            </w:r>
            <w:r>
              <w:rPr>
                <w:noProof/>
                <w:webHidden/>
              </w:rPr>
              <w:tab/>
            </w:r>
            <w:r>
              <w:rPr>
                <w:noProof/>
                <w:webHidden/>
              </w:rPr>
              <w:fldChar w:fldCharType="begin"/>
            </w:r>
            <w:r>
              <w:rPr>
                <w:noProof/>
                <w:webHidden/>
              </w:rPr>
              <w:instrText xml:space="preserve"> PAGEREF _Toc509506535 \h </w:instrText>
            </w:r>
            <w:r>
              <w:rPr>
                <w:noProof/>
                <w:webHidden/>
              </w:rPr>
            </w:r>
            <w:r>
              <w:rPr>
                <w:noProof/>
                <w:webHidden/>
              </w:rPr>
              <w:fldChar w:fldCharType="separate"/>
            </w:r>
            <w:r>
              <w:rPr>
                <w:noProof/>
                <w:webHidden/>
              </w:rPr>
              <w:t>6</w:t>
            </w:r>
            <w:r>
              <w:rPr>
                <w:noProof/>
                <w:webHidden/>
              </w:rPr>
              <w:fldChar w:fldCharType="end"/>
            </w:r>
          </w:hyperlink>
        </w:p>
        <w:p w:rsidR="001240E5" w:rsidRDefault="001240E5" w:rsidP="005B3B4A">
          <w:pPr>
            <w:rPr>
              <w:rFonts w:eastAsiaTheme="minorEastAsia"/>
              <w:noProof/>
              <w:lang w:eastAsia="el-GR"/>
            </w:rPr>
          </w:pPr>
          <w:hyperlink w:anchor="_Toc509506536" w:history="1">
            <w:r w:rsidRPr="00A54EED">
              <w:rPr>
                <w:rStyle w:val="-"/>
                <w:noProof/>
                <w:lang w:val="en-US"/>
              </w:rPr>
              <w:t>Succession</w:t>
            </w:r>
            <w:r>
              <w:rPr>
                <w:noProof/>
                <w:webHidden/>
              </w:rPr>
              <w:tab/>
            </w:r>
            <w:r>
              <w:rPr>
                <w:noProof/>
                <w:webHidden/>
              </w:rPr>
              <w:fldChar w:fldCharType="begin"/>
            </w:r>
            <w:r>
              <w:rPr>
                <w:noProof/>
                <w:webHidden/>
              </w:rPr>
              <w:instrText xml:space="preserve"> PAGEREF _Toc509506536 \h </w:instrText>
            </w:r>
            <w:r>
              <w:rPr>
                <w:noProof/>
                <w:webHidden/>
              </w:rPr>
            </w:r>
            <w:r>
              <w:rPr>
                <w:noProof/>
                <w:webHidden/>
              </w:rPr>
              <w:fldChar w:fldCharType="separate"/>
            </w:r>
            <w:r>
              <w:rPr>
                <w:noProof/>
                <w:webHidden/>
              </w:rPr>
              <w:t>6</w:t>
            </w:r>
            <w:r>
              <w:rPr>
                <w:noProof/>
                <w:webHidden/>
              </w:rPr>
              <w:fldChar w:fldCharType="end"/>
            </w:r>
          </w:hyperlink>
        </w:p>
        <w:p w:rsidR="001240E5" w:rsidRDefault="001240E5" w:rsidP="005B3B4A">
          <w:r>
            <w:rPr>
              <w:b/>
              <w:bCs/>
            </w:rPr>
            <w:fldChar w:fldCharType="end"/>
          </w:r>
        </w:p>
      </w:sdtContent>
    </w:sdt>
    <w:p w:rsidR="001240E5" w:rsidRDefault="001240E5" w:rsidP="005B3B4A">
      <w:pPr>
        <w:rPr>
          <w:rFonts w:ascii="Arial" w:eastAsiaTheme="majorEastAsia" w:hAnsi="Arial" w:cstheme="majorBidi"/>
          <w:color w:val="FF0000"/>
          <w:sz w:val="34"/>
          <w:lang w:val="en-US"/>
        </w:rPr>
      </w:pPr>
      <w:r>
        <w:rPr>
          <w:lang w:val="en-US"/>
        </w:rPr>
        <w:br w:type="page"/>
      </w:r>
    </w:p>
    <w:p w:rsidR="00072F65" w:rsidRPr="00CC3340" w:rsidRDefault="00072F65" w:rsidP="00072F65">
      <w:pPr>
        <w:pStyle w:val="1"/>
        <w:rPr>
          <w:szCs w:val="34"/>
          <w:lang w:val="en-US"/>
        </w:rPr>
      </w:pPr>
      <w:bookmarkStart w:id="36" w:name="_Toc509506526"/>
      <w:r w:rsidRPr="00CC3340">
        <w:rPr>
          <w:szCs w:val="34"/>
          <w:lang w:val="en-US"/>
        </w:rPr>
        <w:lastRenderedPageBreak/>
        <w:t>Ecology</w:t>
      </w:r>
      <w:bookmarkEnd w:id="36"/>
      <w:ins w:id="37" w:author="Αθηνά pink" w:date="2018-03-27T19:33:00Z">
        <w:r w:rsidR="00D100DE">
          <w:rPr>
            <w:szCs w:val="34"/>
            <w:lang w:val="en-US"/>
          </w:rPr>
          <w:t xml:space="preserve"> 1</w:t>
        </w:r>
      </w:ins>
    </w:p>
    <w:p w:rsidR="00072F65" w:rsidRPr="00072F65" w:rsidRDefault="004B34A1" w:rsidP="005B3B4A">
      <w:pPr>
        <w:rPr>
          <w:lang w:val="en-US"/>
        </w:rPr>
      </w:pPr>
      <w:r>
        <w:rPr>
          <w:lang w:val="en-US"/>
        </w:rPr>
        <w:t xml:space="preserve">   </w:t>
      </w:r>
      <w:r w:rsidR="00072F65" w:rsidRPr="00072F65">
        <w:rPr>
          <w:lang w:val="en-US"/>
        </w:rPr>
        <w:t xml:space="preserve">Ecology (from Greek: </w:t>
      </w:r>
      <w:proofErr w:type="spellStart"/>
      <w:r w:rsidR="00072F65">
        <w:t>οἶκος</w:t>
      </w:r>
      <w:proofErr w:type="spellEnd"/>
      <w:r w:rsidR="00072F65" w:rsidRPr="00072F65">
        <w:rPr>
          <w:lang w:val="en-US"/>
        </w:rPr>
        <w:t>, "house", or "environment"; -</w:t>
      </w:r>
      <w:r w:rsidR="00072F65">
        <w:t>λογία</w:t>
      </w:r>
      <w:r w:rsidR="00072F65" w:rsidRPr="00072F65">
        <w:rPr>
          <w:lang w:val="en-US"/>
        </w:rPr>
        <w:t>, "study of</w:t>
      </w:r>
      <w:proofErr w:type="gramStart"/>
      <w:r w:rsidR="00072F65" w:rsidRPr="00072F65">
        <w:rPr>
          <w:lang w:val="en-US"/>
        </w:rPr>
        <w:t>")[</w:t>
      </w:r>
      <w:proofErr w:type="gramEnd"/>
      <w:r w:rsidR="00072F65" w:rsidRPr="00072F65">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r w:rsidR="00907B92" w:rsidRPr="00072F65">
        <w:rPr>
          <w:lang w:val="en-US"/>
        </w:rPr>
        <w:t>inorganic</w:t>
      </w:r>
      <w:r w:rsidR="00072F65" w:rsidRPr="00072F65">
        <w:rPr>
          <w:lang w:val="en-US"/>
        </w:rPr>
        <w:t xml:space="preserve">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072F65" w:rsidRPr="00DE5468" w:rsidRDefault="00072F65" w:rsidP="005B3B4A">
      <w:pPr>
        <w:rPr>
          <w:lang w:val="en-US"/>
        </w:rPr>
      </w:pPr>
    </w:p>
    <w:p w:rsidR="00072F65" w:rsidRPr="00072F65" w:rsidRDefault="004B34A1" w:rsidP="005B3B4A">
      <w:pPr>
        <w:rPr>
          <w:lang w:val="en-US"/>
        </w:rPr>
      </w:pPr>
      <w:r>
        <w:rPr>
          <w:lang w:val="en-US"/>
        </w:rPr>
        <w:t xml:space="preserve">   </w:t>
      </w:r>
      <w:r w:rsidR="00072F65" w:rsidRPr="00072F65">
        <w:rPr>
          <w:lang w:val="en-US"/>
        </w:rPr>
        <w:t xml:space="preserve">Ecology is not </w:t>
      </w:r>
      <w:del w:id="38" w:author="Αθηνά pink" w:date="2018-03-23T15:37:00Z">
        <w:r w:rsidR="00907B92" w:rsidRPr="00072F65" w:rsidDel="000140AB">
          <w:rPr>
            <w:lang w:val="en-US"/>
          </w:rPr>
          <w:delText>equivalent</w:delText>
        </w:r>
      </w:del>
      <w:ins w:id="39" w:author="Αθηνά pink" w:date="2018-03-23T15:37:00Z">
        <w:r w:rsidR="000140AB" w:rsidRPr="00072F65">
          <w:rPr>
            <w:lang w:val="en-US"/>
          </w:rPr>
          <w:t>equal</w:t>
        </w:r>
      </w:ins>
      <w:r w:rsidR="00072F65" w:rsidRPr="00072F65">
        <w:rPr>
          <w:lang w:val="en-US"/>
        </w:rPr>
        <w:t xml:space="preserve"> with environmentalism, natural history, or </w:t>
      </w:r>
      <w:r w:rsidR="00907B92" w:rsidRPr="00072F65">
        <w:rPr>
          <w:lang w:val="en-US"/>
        </w:rPr>
        <w:t>natural</w:t>
      </w:r>
      <w:r w:rsidR="00072F65" w:rsidRPr="00072F65">
        <w:rPr>
          <w:lang w:val="en-US"/>
        </w:rPr>
        <w:t xml:space="preserve"> science. It overlaps with the closely </w:t>
      </w:r>
      <w:del w:id="40" w:author="Αθηνά pink" w:date="2018-03-23T15:38:00Z">
        <w:r w:rsidR="00072F65" w:rsidRPr="00072F65" w:rsidDel="000140AB">
          <w:rPr>
            <w:lang w:val="en-US"/>
          </w:rPr>
          <w:delText>related</w:delText>
        </w:r>
      </w:del>
      <w:ins w:id="41" w:author="Αθηνά pink" w:date="2018-03-23T15:38:00Z">
        <w:r w:rsidR="000140AB" w:rsidRPr="00072F65">
          <w:rPr>
            <w:lang w:val="en-US"/>
          </w:rPr>
          <w:t>associated</w:t>
        </w:r>
      </w:ins>
      <w:r w:rsidR="00072F65" w:rsidRPr="00072F65">
        <w:rPr>
          <w:lang w:val="en-US"/>
        </w:rPr>
        <w:t xml:space="preserve"> sciences of evolutionary biology, genetics, and ethology. An </w:t>
      </w:r>
      <w:del w:id="42" w:author="Αθηνά pink" w:date="2018-03-23T15:39:00Z">
        <w:r w:rsidR="00072F65" w:rsidRPr="00072F65" w:rsidDel="000140AB">
          <w:rPr>
            <w:lang w:val="en-US"/>
          </w:rPr>
          <w:delText>important</w:delText>
        </w:r>
      </w:del>
      <w:ins w:id="43" w:author="Αθηνά pink" w:date="2018-03-23T15:39:00Z">
        <w:r w:rsidR="000140AB" w:rsidRPr="00072F65">
          <w:rPr>
            <w:lang w:val="en-US"/>
          </w:rPr>
          <w:t>imperative</w:t>
        </w:r>
      </w:ins>
      <w:r w:rsidR="00072F65" w:rsidRPr="00072F65">
        <w:rPr>
          <w:lang w:val="en-US"/>
        </w:rPr>
        <w:t xml:space="preserve"> focus for ecologists is to improve the understanding of how biodiversity affects ecological function. Ecologists seek to explain:</w:t>
      </w:r>
    </w:p>
    <w:p w:rsidR="00072F65" w:rsidRPr="00072F65" w:rsidRDefault="00072F65" w:rsidP="005B3B4A">
      <w:pPr>
        <w:rPr>
          <w:lang w:val="en-US"/>
        </w:rPr>
      </w:pPr>
    </w:p>
    <w:p w:rsidR="00072F65" w:rsidRPr="00072F65" w:rsidRDefault="00072F65" w:rsidP="005B3B4A">
      <w:pPr>
        <w:rPr>
          <w:lang w:val="en-US"/>
        </w:rPr>
      </w:pPr>
      <w:r w:rsidRPr="00072F65">
        <w:rPr>
          <w:lang w:val="en-US"/>
        </w:rPr>
        <w:t>Life processes, interactions, and adaptations</w:t>
      </w:r>
    </w:p>
    <w:p w:rsidR="00072F65" w:rsidRPr="00072F65" w:rsidRDefault="00072F65" w:rsidP="005B3B4A">
      <w:pPr>
        <w:rPr>
          <w:lang w:val="en-US"/>
        </w:rPr>
      </w:pPr>
      <w:r w:rsidRPr="00072F65">
        <w:rPr>
          <w:lang w:val="en-US"/>
        </w:rPr>
        <w:t xml:space="preserve">The movement of materials and energy through </w:t>
      </w:r>
      <w:r w:rsidR="000140AB" w:rsidRPr="00072F65">
        <w:rPr>
          <w:lang w:val="en-US"/>
        </w:rPr>
        <w:t>existing</w:t>
      </w:r>
      <w:r w:rsidRPr="00072F65">
        <w:rPr>
          <w:lang w:val="en-US"/>
        </w:rPr>
        <w:t xml:space="preserve"> communities</w:t>
      </w:r>
    </w:p>
    <w:p w:rsidR="00072F65" w:rsidRPr="00072F65" w:rsidRDefault="00072F65" w:rsidP="005B3B4A">
      <w:pPr>
        <w:rPr>
          <w:lang w:val="en-US"/>
        </w:rPr>
      </w:pPr>
      <w:r w:rsidRPr="00072F65">
        <w:rPr>
          <w:lang w:val="en-US"/>
        </w:rPr>
        <w:t>The successional development of ecosystems</w:t>
      </w:r>
    </w:p>
    <w:p w:rsidR="00072F65" w:rsidRPr="00072F65" w:rsidRDefault="00072F65" w:rsidP="005B3B4A">
      <w:pPr>
        <w:rPr>
          <w:lang w:val="en-US"/>
        </w:rPr>
      </w:pPr>
      <w:r w:rsidRPr="00072F65">
        <w:rPr>
          <w:lang w:val="en-US"/>
        </w:rPr>
        <w:t>The abundance and distribution of organisms and biodiversity in the context of the environment.</w:t>
      </w:r>
    </w:p>
    <w:p w:rsidR="00072F65" w:rsidRPr="00072F65" w:rsidRDefault="004B34A1" w:rsidP="005B3B4A">
      <w:pPr>
        <w:rPr>
          <w:lang w:val="en-US"/>
        </w:rPr>
      </w:pPr>
      <w:r>
        <w:rPr>
          <w:lang w:val="en-US"/>
        </w:rPr>
        <w:t xml:space="preserve">   </w:t>
      </w:r>
      <w:r w:rsidR="00072F65" w:rsidRPr="00072F65">
        <w:rPr>
          <w:lang w:val="en-US"/>
        </w:rPr>
        <w:t xml:space="preserve">Ecology has </w:t>
      </w:r>
      <w:del w:id="44" w:author="Αθηνά pink" w:date="2018-03-23T15:40:00Z">
        <w:r w:rsidR="00072F65" w:rsidRPr="00072F65" w:rsidDel="000140AB">
          <w:rPr>
            <w:lang w:val="en-US"/>
          </w:rPr>
          <w:delText>practical</w:delText>
        </w:r>
      </w:del>
      <w:ins w:id="45" w:author="Αθηνά pink" w:date="2018-03-23T15:40:00Z">
        <w:r w:rsidR="000140AB" w:rsidRPr="00072F65">
          <w:rPr>
            <w:lang w:val="en-US"/>
          </w:rPr>
          <w:t>everyday</w:t>
        </w:r>
      </w:ins>
      <w:r w:rsidR="00072F65" w:rsidRPr="00072F65">
        <w:rPr>
          <w:lang w:val="en-US"/>
        </w:rPr>
        <w:t xml:space="preserve">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072F65" w:rsidRDefault="004B34A1" w:rsidP="005B3B4A">
      <w:pPr>
        <w:rPr>
          <w:lang w:val="en-US"/>
        </w:rPr>
      </w:pPr>
      <w:r>
        <w:rPr>
          <w:lang w:val="en-US"/>
        </w:rPr>
        <w:lastRenderedPageBreak/>
        <w:t xml:space="preserve">   </w:t>
      </w:r>
    </w:p>
    <w:p w:rsidR="00072D34" w:rsidRPr="00072F65" w:rsidRDefault="00072D34" w:rsidP="00072D34">
      <w:pPr>
        <w:pStyle w:val="2"/>
        <w:rPr>
          <w:lang w:val="en-US"/>
        </w:rPr>
      </w:pPr>
      <w:r w:rsidRPr="00072F65">
        <w:rPr>
          <w:lang w:val="en-US"/>
        </w:rPr>
        <w:t>Conservation biology</w:t>
      </w:r>
      <w:ins w:id="46" w:author="Αθηνά pink" w:date="2018-03-27T19:33:00Z">
        <w:r w:rsidR="00D100DE">
          <w:rPr>
            <w:lang w:val="en-US"/>
          </w:rPr>
          <w:t xml:space="preserve"> 2</w:t>
        </w:r>
      </w:ins>
    </w:p>
    <w:p w:rsidR="00072D34" w:rsidRPr="00072F65" w:rsidRDefault="00072D34" w:rsidP="00072D34">
      <w:pPr>
        <w:rPr>
          <w:lang w:val="en-US"/>
        </w:rPr>
      </w:pPr>
      <w:r>
        <w:rPr>
          <w:lang w:val="en-US"/>
        </w:rPr>
        <w:t xml:space="preserve">   </w:t>
      </w:r>
      <w:r w:rsidRPr="00072F65">
        <w:rPr>
          <w:lang w:val="en-US"/>
        </w:rPr>
        <w:t xml:space="preserve">Conservation biology is the management of nature and of Earth's biodiversity with the aim of protecting species, their habitats, and ecosystems from excessive rates of extinction and the erosion of biotic </w:t>
      </w:r>
      <w:proofErr w:type="gramStart"/>
      <w:r w:rsidRPr="00072F65">
        <w:rPr>
          <w:lang w:val="en-US"/>
        </w:rPr>
        <w:t>interactions.[</w:t>
      </w:r>
      <w:proofErr w:type="gramEnd"/>
      <w:r w:rsidRPr="00072F65">
        <w:rPr>
          <w:lang w:val="en-US"/>
        </w:rPr>
        <w:t>1][2][3] It is an interdisciplinary subject drawing on natural and social sciences, and the practice of natural resource management.[4][5][6][7]:478</w:t>
      </w:r>
    </w:p>
    <w:p w:rsidR="00072D34" w:rsidRPr="00072F65" w:rsidRDefault="00072D34" w:rsidP="00072D34">
      <w:pPr>
        <w:rPr>
          <w:lang w:val="en-US"/>
        </w:rPr>
      </w:pPr>
      <w:r>
        <w:rPr>
          <w:lang w:val="en-US"/>
        </w:rPr>
        <w:t xml:space="preserve">   </w:t>
      </w:r>
      <w:r w:rsidRPr="00072F65">
        <w:rPr>
          <w:lang w:val="en-US"/>
        </w:rPr>
        <w:t>The conservation ethic is based on the findings of conservation biology.</w:t>
      </w:r>
    </w:p>
    <w:p w:rsidR="00072D34" w:rsidRPr="00072F65" w:rsidRDefault="00072D34" w:rsidP="00072D34">
      <w:pPr>
        <w:pStyle w:val="3"/>
        <w:rPr>
          <w:lang w:val="en-US"/>
        </w:rPr>
      </w:pPr>
      <w:r w:rsidRPr="00072F65">
        <w:rPr>
          <w:lang w:val="en-US"/>
        </w:rPr>
        <w:t>Origins</w:t>
      </w:r>
    </w:p>
    <w:p w:rsidR="00072D34" w:rsidRPr="00072F65" w:rsidRDefault="00072D34" w:rsidP="00072D34">
      <w:pPr>
        <w:rPr>
          <w:lang w:val="en-US"/>
        </w:rPr>
      </w:pPr>
      <w:r>
        <w:rPr>
          <w:lang w:val="en-US"/>
        </w:rPr>
        <w:t xml:space="preserve">   </w:t>
      </w:r>
      <w:r w:rsidRPr="00072F65">
        <w:rPr>
          <w:lang w:val="en-US"/>
        </w:rPr>
        <w:t xml:space="preserve">The term conservation biology and its conception as a new field originated with the convening of "The First International Conference on Research in Conservation Biology" held at the University of California, San Diego in La Jolla, California in 1978 led by American biologists Bruce A. Wilcox and Michael E. </w:t>
      </w:r>
      <w:proofErr w:type="spellStart"/>
      <w:r w:rsidRPr="00072F65">
        <w:rPr>
          <w:lang w:val="en-US"/>
        </w:rPr>
        <w:t>Soulé</w:t>
      </w:r>
      <w:proofErr w:type="spellEnd"/>
      <w:r w:rsidRPr="00072F65">
        <w:rPr>
          <w:lang w:val="en-US"/>
        </w:rPr>
        <w:t xml:space="preserve"> with a group of leading university and zoo researchers and conservationists including Kurt </w:t>
      </w:r>
      <w:proofErr w:type="spellStart"/>
      <w:r w:rsidRPr="00072F65">
        <w:rPr>
          <w:lang w:val="en-US"/>
        </w:rPr>
        <w:t>Benirschke</w:t>
      </w:r>
      <w:proofErr w:type="spellEnd"/>
      <w:r w:rsidRPr="00072F65">
        <w:rPr>
          <w:lang w:val="en-US"/>
        </w:rPr>
        <w:t xml:space="preserve">, Sir Otto Frankel, Thomas Lovejoy, and Jared Diamond. The meeting was prompted by the concern over tropical deforestation, disappearing species, eroding genetic diversity within species.[8] The conference and proceedings that resulted[2] sought to initiate the bridging of a gap between theory in ecology and evolutionary genetics on the one hand and conservation policy and practice on the other.[9] Conservation biology and the concept of biological diversity (biodiversity) emerged together, helping crystallize the modern era of conservation science and policy. The inherent multidisciplinary basis for conservation biology has led to new subdisciplines including conservation social science, conservation behavior and conservation </w:t>
      </w:r>
      <w:proofErr w:type="gramStart"/>
      <w:r w:rsidRPr="00072F65">
        <w:rPr>
          <w:lang w:val="en-US"/>
        </w:rPr>
        <w:t>physiology.[</w:t>
      </w:r>
      <w:proofErr w:type="gramEnd"/>
      <w:r w:rsidRPr="00072F65">
        <w:rPr>
          <w:lang w:val="en-US"/>
        </w:rPr>
        <w:t>10] It stimulated further development of conservation genetics which Otto Frankel had originated first but is now often considered a subdiscipline as well.</w:t>
      </w:r>
    </w:p>
    <w:p w:rsidR="00072D34" w:rsidRPr="00072F65" w:rsidRDefault="00072D34" w:rsidP="00072D34">
      <w:pPr>
        <w:pStyle w:val="3"/>
        <w:rPr>
          <w:lang w:val="en-US"/>
        </w:rPr>
      </w:pPr>
      <w:r w:rsidRPr="00072F65">
        <w:rPr>
          <w:lang w:val="en-US"/>
        </w:rPr>
        <w:t>Description</w:t>
      </w:r>
    </w:p>
    <w:p w:rsidR="00072D34" w:rsidRPr="00072F65" w:rsidRDefault="00072D34" w:rsidP="00072D34">
      <w:pPr>
        <w:rPr>
          <w:lang w:val="en-US"/>
        </w:rPr>
      </w:pPr>
      <w:r>
        <w:rPr>
          <w:lang w:val="en-US"/>
        </w:rPr>
        <w:t xml:space="preserve">   </w:t>
      </w:r>
      <w:r w:rsidRPr="00072F65">
        <w:rPr>
          <w:lang w:val="en-US"/>
        </w:rPr>
        <w:t>The rapid decline of established biological systems around the world means that conservation biology is often referred to as a "Discipline with a deadline".[11] Conservation biology is tied closely to ecology in researching the population ecology (dispersal, migration, demographics, effective population size, inbreeding depression, and minimum population viability) of rare or endangered species.[12][13] Conservation biology is concerned with phenomena that affect the maintenance, loss, and restoration of biodiversity and the science of sustaining evolutionary processes that engender genetic, population, species, and ecosystem diversity.[5][6][7][13] The concern stems from estimates suggesting that up to 50% of all species on the planet will disappear within the next 50 years,[14] which has contributed to poverty, starvation, and will reset the course of evolution on this planet.[15][16]</w:t>
      </w:r>
    </w:p>
    <w:p w:rsidR="00BE372C" w:rsidRDefault="00072F65" w:rsidP="00072D34">
      <w:pPr>
        <w:pStyle w:val="2"/>
        <w:rPr>
          <w:lang w:val="en-US"/>
        </w:rPr>
      </w:pPr>
      <w:r>
        <w:rPr>
          <w:lang w:val="en-US"/>
        </w:rPr>
        <w:br w:type="page"/>
      </w:r>
    </w:p>
    <w:p w:rsidR="00072D34" w:rsidRDefault="00072D34" w:rsidP="00072D34">
      <w:pPr>
        <w:pStyle w:val="2"/>
        <w:rPr>
          <w:lang w:val="en-US"/>
        </w:rPr>
      </w:pPr>
      <w:r>
        <w:rPr>
          <w:lang w:val="en-US"/>
        </w:rPr>
        <w:lastRenderedPageBreak/>
        <w:t>ECOSYSTEMS</w:t>
      </w:r>
      <w:ins w:id="47" w:author="Αθηνά pink" w:date="2018-03-27T19:34:00Z">
        <w:r w:rsidR="00D100DE">
          <w:rPr>
            <w:lang w:val="en-US"/>
          </w:rPr>
          <w:t xml:space="preserve"> 3</w:t>
        </w:r>
      </w:ins>
    </w:p>
    <w:p w:rsidR="00072D34" w:rsidRPr="00BE372C" w:rsidRDefault="00072D34" w:rsidP="006825C9">
      <w:pPr>
        <w:rPr>
          <w:lang w:val="en-US"/>
        </w:rPr>
      </w:pPr>
      <w:r>
        <w:rPr>
          <w:lang w:val="en-US"/>
        </w:rPr>
        <w:t xml:space="preserve">   </w:t>
      </w:r>
      <w:r w:rsidRPr="00BE372C">
        <w:rPr>
          <w:lang w:val="en-US"/>
        </w:rPr>
        <w:t>An ecosystem is a community made up of living organisms and nonliving components such as air, water and mineral soil, all interacting as a system.[2]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larger scale, some scientists view the entire planet as one ecosystem).[7]</w:t>
      </w:r>
    </w:p>
    <w:p w:rsidR="00072D34" w:rsidRPr="00BE372C" w:rsidRDefault="00072D34" w:rsidP="006825C9">
      <w:pPr>
        <w:rPr>
          <w:lang w:val="en-US"/>
        </w:rPr>
      </w:pPr>
      <w:r>
        <w:rPr>
          <w:lang w:val="en-US"/>
        </w:rPr>
        <w:t xml:space="preserve">   </w:t>
      </w:r>
      <w:r w:rsidRPr="00BE372C">
        <w:rPr>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BE372C">
        <w:rPr>
          <w:lang w:val="en-US"/>
        </w:rPr>
        <w:t>ecoystems</w:t>
      </w:r>
      <w:proofErr w:type="spellEnd"/>
      <w:r w:rsidRPr="00BE372C">
        <w:rPr>
          <w:lang w:val="en-US"/>
        </w:rPr>
        <w:t xml:space="preserve">.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w:t>
      </w:r>
      <w:proofErr w:type="gramStart"/>
      <w:r w:rsidRPr="00BE372C">
        <w:rPr>
          <w:lang w:val="en-US"/>
        </w:rPr>
        <w:t>microbes.[</w:t>
      </w:r>
      <w:proofErr w:type="gramEnd"/>
      <w:r w:rsidRPr="00BE372C">
        <w:rPr>
          <w:lang w:val="en-US"/>
        </w:rPr>
        <w:t>8]</w:t>
      </w:r>
    </w:p>
    <w:tbl>
      <w:tblPr>
        <w:tblStyle w:val="a7"/>
        <w:tblpPr w:leftFromText="180" w:rightFromText="180" w:vertAnchor="text" w:horzAnchor="margin" w:tblpY="3265"/>
        <w:tblW w:w="0" w:type="auto"/>
        <w:tblLayout w:type="fixed"/>
        <w:tblLook w:val="04A0" w:firstRow="1" w:lastRow="0" w:firstColumn="1" w:lastColumn="0" w:noHBand="0" w:noVBand="1"/>
      </w:tblPr>
      <w:tblGrid>
        <w:gridCol w:w="1659"/>
        <w:gridCol w:w="1738"/>
        <w:gridCol w:w="1580"/>
        <w:gridCol w:w="1659"/>
        <w:gridCol w:w="1660"/>
      </w:tblGrid>
      <w:tr w:rsidR="006825C9" w:rsidTr="006825C9">
        <w:tc>
          <w:tcPr>
            <w:tcW w:w="1659" w:type="dxa"/>
          </w:tcPr>
          <w:p w:rsidR="006825C9" w:rsidRPr="00B36B8B" w:rsidRDefault="006825C9" w:rsidP="006825C9">
            <w:pPr>
              <w:ind w:firstLine="0"/>
              <w:jc w:val="center"/>
              <w:rPr>
                <w:color w:val="4472C4" w:themeColor="accent1"/>
                <w:sz w:val="20"/>
                <w:szCs w:val="20"/>
                <w:rPrChange w:id="48" w:author="Αθηνά pink" w:date="2018-03-27T19:27:00Z">
                  <w:rPr>
                    <w:sz w:val="20"/>
                    <w:szCs w:val="20"/>
                    <w:lang w:val="en-US"/>
                  </w:rPr>
                </w:rPrChange>
              </w:rPr>
            </w:pPr>
            <w:r w:rsidRPr="006825C9">
              <w:rPr>
                <w:sz w:val="20"/>
                <w:szCs w:val="20"/>
                <w:lang w:val="en-US"/>
              </w:rPr>
              <w:t>LESSON</w:t>
            </w:r>
            <w:ins w:id="49" w:author="Αθηνά pink" w:date="2018-03-27T19:27:00Z">
              <w:r w:rsidR="00B36B8B">
                <w:rPr>
                  <w:color w:val="4472C4" w:themeColor="accent1"/>
                  <w:sz w:val="20"/>
                  <w:szCs w:val="20"/>
                </w:rPr>
                <w:t xml:space="preserve"> </w:t>
              </w:r>
            </w:ins>
          </w:p>
        </w:tc>
        <w:tc>
          <w:tcPr>
            <w:tcW w:w="1738" w:type="dxa"/>
          </w:tcPr>
          <w:p w:rsidR="006825C9" w:rsidRPr="006825C9" w:rsidRDefault="006825C9" w:rsidP="006825C9">
            <w:pPr>
              <w:ind w:firstLine="0"/>
              <w:jc w:val="center"/>
              <w:rPr>
                <w:sz w:val="20"/>
                <w:szCs w:val="20"/>
                <w:lang w:val="en-US"/>
              </w:rPr>
            </w:pPr>
            <w:r w:rsidRPr="006825C9">
              <w:rPr>
                <w:sz w:val="20"/>
                <w:szCs w:val="20"/>
                <w:lang w:val="en-US"/>
              </w:rPr>
              <w:t>TOPIC</w:t>
            </w: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ASSIGNMENT</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Points</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DUE</w:t>
            </w:r>
          </w:p>
        </w:tc>
      </w:tr>
      <w:tr w:rsidR="006825C9" w:rsidTr="006825C9">
        <w:trPr>
          <w:trHeight w:val="585"/>
        </w:trPr>
        <w:tc>
          <w:tcPr>
            <w:tcW w:w="1659" w:type="dxa"/>
            <w:vMerge w:val="restart"/>
          </w:tcPr>
          <w:p w:rsidR="006825C9" w:rsidRPr="006825C9" w:rsidRDefault="006825C9" w:rsidP="006825C9">
            <w:pPr>
              <w:ind w:firstLine="0"/>
              <w:jc w:val="center"/>
              <w:rPr>
                <w:sz w:val="20"/>
                <w:szCs w:val="20"/>
                <w:lang w:val="en-US"/>
              </w:rPr>
            </w:pPr>
            <w:r w:rsidRPr="006825C9">
              <w:rPr>
                <w:sz w:val="20"/>
                <w:szCs w:val="20"/>
                <w:lang w:val="en-US"/>
              </w:rPr>
              <w:t>1</w:t>
            </w:r>
          </w:p>
        </w:tc>
        <w:tc>
          <w:tcPr>
            <w:tcW w:w="1738" w:type="dxa"/>
            <w:vMerge w:val="restart"/>
          </w:tcPr>
          <w:p w:rsidR="006825C9" w:rsidRPr="006825C9" w:rsidRDefault="006825C9" w:rsidP="006825C9">
            <w:pPr>
              <w:ind w:firstLine="0"/>
              <w:jc w:val="center"/>
              <w:rPr>
                <w:sz w:val="20"/>
                <w:szCs w:val="20"/>
                <w:lang w:val="en-US"/>
              </w:rPr>
            </w:pPr>
            <w:r w:rsidRPr="006825C9">
              <w:rPr>
                <w:sz w:val="20"/>
                <w:szCs w:val="20"/>
                <w:lang w:val="en-US"/>
              </w:rPr>
              <w:t>What is Distance Learning?</w:t>
            </w: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Wiki #1</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10</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March 10</w:t>
            </w:r>
          </w:p>
        </w:tc>
      </w:tr>
      <w:tr w:rsidR="006825C9" w:rsidTr="006825C9">
        <w:trPr>
          <w:trHeight w:val="169"/>
        </w:trPr>
        <w:tc>
          <w:tcPr>
            <w:tcW w:w="1659" w:type="dxa"/>
            <w:vMerge/>
          </w:tcPr>
          <w:p w:rsidR="006825C9" w:rsidRPr="006825C9" w:rsidRDefault="006825C9" w:rsidP="006825C9">
            <w:pPr>
              <w:ind w:firstLine="0"/>
              <w:rPr>
                <w:sz w:val="20"/>
                <w:szCs w:val="20"/>
                <w:lang w:val="en-US"/>
              </w:rPr>
            </w:pPr>
          </w:p>
        </w:tc>
        <w:tc>
          <w:tcPr>
            <w:tcW w:w="1738" w:type="dxa"/>
            <w:vMerge/>
          </w:tcPr>
          <w:p w:rsidR="006825C9" w:rsidRPr="006825C9" w:rsidRDefault="006825C9" w:rsidP="006825C9">
            <w:pPr>
              <w:ind w:firstLine="0"/>
              <w:jc w:val="center"/>
              <w:rPr>
                <w:sz w:val="20"/>
                <w:szCs w:val="20"/>
                <w:lang w:val="en-US"/>
              </w:rPr>
            </w:pP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Presentation</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20</w:t>
            </w:r>
          </w:p>
        </w:tc>
        <w:tc>
          <w:tcPr>
            <w:tcW w:w="1660" w:type="dxa"/>
          </w:tcPr>
          <w:p w:rsidR="006825C9" w:rsidRPr="006825C9" w:rsidRDefault="006825C9" w:rsidP="006825C9">
            <w:pPr>
              <w:ind w:firstLine="0"/>
              <w:jc w:val="center"/>
              <w:rPr>
                <w:sz w:val="20"/>
                <w:szCs w:val="20"/>
                <w:lang w:val="en-US"/>
              </w:rPr>
            </w:pPr>
          </w:p>
        </w:tc>
      </w:tr>
      <w:tr w:rsidR="006825C9" w:rsidTr="006825C9">
        <w:tc>
          <w:tcPr>
            <w:tcW w:w="1659" w:type="dxa"/>
          </w:tcPr>
          <w:p w:rsidR="006825C9" w:rsidRPr="006825C9" w:rsidRDefault="006825C9" w:rsidP="006825C9">
            <w:pPr>
              <w:ind w:firstLine="0"/>
              <w:jc w:val="center"/>
              <w:rPr>
                <w:sz w:val="20"/>
                <w:szCs w:val="20"/>
                <w:lang w:val="en-US"/>
              </w:rPr>
            </w:pPr>
            <w:r w:rsidRPr="006825C9">
              <w:rPr>
                <w:sz w:val="20"/>
                <w:szCs w:val="20"/>
                <w:lang w:val="en-US"/>
              </w:rPr>
              <w:t>2</w:t>
            </w:r>
          </w:p>
        </w:tc>
        <w:tc>
          <w:tcPr>
            <w:tcW w:w="1738" w:type="dxa"/>
          </w:tcPr>
          <w:p w:rsidR="006825C9" w:rsidRPr="006825C9" w:rsidRDefault="006825C9" w:rsidP="006825C9">
            <w:pPr>
              <w:ind w:firstLine="0"/>
              <w:jc w:val="center"/>
              <w:rPr>
                <w:sz w:val="20"/>
                <w:szCs w:val="20"/>
                <w:lang w:val="en-US"/>
              </w:rPr>
            </w:pPr>
            <w:r w:rsidRPr="006825C9">
              <w:rPr>
                <w:sz w:val="20"/>
                <w:szCs w:val="20"/>
                <w:lang w:val="en-US"/>
              </w:rPr>
              <w:t>History &amp; Theories</w:t>
            </w: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Brief Paper</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20</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March 24</w:t>
            </w:r>
          </w:p>
        </w:tc>
      </w:tr>
      <w:tr w:rsidR="006825C9" w:rsidTr="006825C9">
        <w:tc>
          <w:tcPr>
            <w:tcW w:w="8296" w:type="dxa"/>
            <w:gridSpan w:val="5"/>
          </w:tcPr>
          <w:p w:rsidR="006825C9" w:rsidRPr="006825C9" w:rsidRDefault="006825C9" w:rsidP="006825C9">
            <w:pPr>
              <w:ind w:firstLine="0"/>
              <w:jc w:val="center"/>
              <w:rPr>
                <w:sz w:val="20"/>
                <w:szCs w:val="20"/>
                <w:lang w:val="en-US"/>
              </w:rPr>
            </w:pPr>
            <w:r w:rsidRPr="006825C9">
              <w:rPr>
                <w:sz w:val="20"/>
                <w:szCs w:val="20"/>
                <w:lang w:val="en-US"/>
              </w:rPr>
              <w:t>SPRING BREAK</w:t>
            </w:r>
          </w:p>
        </w:tc>
      </w:tr>
      <w:tr w:rsidR="006825C9" w:rsidTr="006825C9">
        <w:trPr>
          <w:trHeight w:val="449"/>
        </w:trPr>
        <w:tc>
          <w:tcPr>
            <w:tcW w:w="1659" w:type="dxa"/>
            <w:vMerge w:val="restart"/>
          </w:tcPr>
          <w:p w:rsidR="006825C9" w:rsidRPr="006825C9" w:rsidRDefault="006825C9" w:rsidP="006825C9">
            <w:pPr>
              <w:ind w:firstLine="0"/>
              <w:jc w:val="center"/>
              <w:rPr>
                <w:sz w:val="20"/>
                <w:szCs w:val="20"/>
                <w:lang w:val="en-US"/>
              </w:rPr>
            </w:pPr>
            <w:r w:rsidRPr="006825C9">
              <w:rPr>
                <w:sz w:val="20"/>
                <w:szCs w:val="20"/>
                <w:lang w:val="en-US"/>
              </w:rPr>
              <w:t>3</w:t>
            </w:r>
          </w:p>
        </w:tc>
        <w:tc>
          <w:tcPr>
            <w:tcW w:w="1738" w:type="dxa"/>
            <w:vMerge w:val="restart"/>
          </w:tcPr>
          <w:p w:rsidR="006825C9" w:rsidRPr="006825C9" w:rsidRDefault="006825C9" w:rsidP="006825C9">
            <w:pPr>
              <w:ind w:firstLine="0"/>
              <w:jc w:val="center"/>
              <w:rPr>
                <w:sz w:val="20"/>
                <w:szCs w:val="20"/>
                <w:lang w:val="en-US"/>
              </w:rPr>
            </w:pPr>
            <w:r w:rsidRPr="006825C9">
              <w:rPr>
                <w:sz w:val="20"/>
                <w:szCs w:val="20"/>
                <w:lang w:val="en-US"/>
              </w:rPr>
              <w:t>Distance Learners</w:t>
            </w: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Discussion #1</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10</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April 7</w:t>
            </w:r>
          </w:p>
        </w:tc>
      </w:tr>
      <w:tr w:rsidR="006825C9" w:rsidTr="006825C9">
        <w:trPr>
          <w:trHeight w:val="448"/>
        </w:trPr>
        <w:tc>
          <w:tcPr>
            <w:tcW w:w="1659" w:type="dxa"/>
            <w:vMerge/>
          </w:tcPr>
          <w:p w:rsidR="006825C9" w:rsidRPr="006825C9" w:rsidRDefault="006825C9" w:rsidP="006825C9">
            <w:pPr>
              <w:ind w:firstLine="0"/>
              <w:rPr>
                <w:sz w:val="20"/>
                <w:szCs w:val="20"/>
                <w:lang w:val="en-US"/>
              </w:rPr>
            </w:pPr>
          </w:p>
        </w:tc>
        <w:tc>
          <w:tcPr>
            <w:tcW w:w="1738" w:type="dxa"/>
            <w:vMerge/>
          </w:tcPr>
          <w:p w:rsidR="006825C9" w:rsidRPr="006825C9" w:rsidRDefault="006825C9" w:rsidP="006825C9">
            <w:pPr>
              <w:ind w:firstLine="0"/>
              <w:jc w:val="center"/>
              <w:rPr>
                <w:sz w:val="20"/>
                <w:szCs w:val="20"/>
                <w:lang w:val="en-US"/>
              </w:rPr>
            </w:pP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Group Project</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50</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April 14</w:t>
            </w:r>
          </w:p>
        </w:tc>
      </w:tr>
      <w:tr w:rsidR="006825C9" w:rsidTr="006825C9">
        <w:tc>
          <w:tcPr>
            <w:tcW w:w="1659" w:type="dxa"/>
          </w:tcPr>
          <w:p w:rsidR="006825C9" w:rsidRPr="006825C9" w:rsidRDefault="006825C9" w:rsidP="006825C9">
            <w:pPr>
              <w:ind w:left="709" w:firstLine="0"/>
              <w:rPr>
                <w:sz w:val="20"/>
                <w:szCs w:val="20"/>
              </w:rPr>
            </w:pPr>
            <w:r w:rsidRPr="006825C9">
              <w:rPr>
                <w:sz w:val="20"/>
                <w:szCs w:val="20"/>
                <w:lang w:val="en-US"/>
              </w:rPr>
              <w:t>4</w:t>
            </w:r>
          </w:p>
        </w:tc>
        <w:tc>
          <w:tcPr>
            <w:tcW w:w="1738" w:type="dxa"/>
          </w:tcPr>
          <w:p w:rsidR="006825C9" w:rsidRPr="006825C9" w:rsidRDefault="006825C9" w:rsidP="006825C9">
            <w:pPr>
              <w:ind w:firstLine="0"/>
              <w:jc w:val="center"/>
              <w:rPr>
                <w:sz w:val="20"/>
                <w:szCs w:val="20"/>
                <w:lang w:val="en-US"/>
              </w:rPr>
            </w:pPr>
            <w:r w:rsidRPr="006825C9">
              <w:rPr>
                <w:sz w:val="20"/>
                <w:szCs w:val="20"/>
                <w:lang w:val="en-US"/>
              </w:rPr>
              <w:t>Media Selection</w:t>
            </w:r>
          </w:p>
        </w:tc>
        <w:tc>
          <w:tcPr>
            <w:tcW w:w="1580" w:type="dxa"/>
          </w:tcPr>
          <w:p w:rsidR="006825C9" w:rsidRPr="006825C9" w:rsidRDefault="006825C9" w:rsidP="006825C9">
            <w:pPr>
              <w:ind w:firstLine="0"/>
              <w:jc w:val="center"/>
              <w:rPr>
                <w:sz w:val="20"/>
                <w:szCs w:val="20"/>
                <w:lang w:val="en-US"/>
              </w:rPr>
            </w:pPr>
            <w:r w:rsidRPr="006825C9">
              <w:rPr>
                <w:sz w:val="20"/>
                <w:szCs w:val="20"/>
                <w:lang w:val="en-US"/>
              </w:rPr>
              <w:t>Blog#1</w:t>
            </w:r>
          </w:p>
        </w:tc>
        <w:tc>
          <w:tcPr>
            <w:tcW w:w="1659" w:type="dxa"/>
          </w:tcPr>
          <w:p w:rsidR="006825C9" w:rsidRPr="006825C9" w:rsidRDefault="006825C9" w:rsidP="006825C9">
            <w:pPr>
              <w:ind w:firstLine="0"/>
              <w:jc w:val="center"/>
              <w:rPr>
                <w:sz w:val="20"/>
                <w:szCs w:val="20"/>
                <w:lang w:val="en-US"/>
              </w:rPr>
            </w:pPr>
            <w:r w:rsidRPr="006825C9">
              <w:rPr>
                <w:sz w:val="20"/>
                <w:szCs w:val="20"/>
                <w:lang w:val="en-US"/>
              </w:rPr>
              <w:t>10</w:t>
            </w:r>
          </w:p>
        </w:tc>
        <w:tc>
          <w:tcPr>
            <w:tcW w:w="1660" w:type="dxa"/>
          </w:tcPr>
          <w:p w:rsidR="006825C9" w:rsidRPr="006825C9" w:rsidRDefault="006825C9" w:rsidP="006825C9">
            <w:pPr>
              <w:ind w:firstLine="0"/>
              <w:jc w:val="center"/>
              <w:rPr>
                <w:sz w:val="20"/>
                <w:szCs w:val="20"/>
                <w:lang w:val="en-US"/>
              </w:rPr>
            </w:pPr>
            <w:r w:rsidRPr="006825C9">
              <w:rPr>
                <w:sz w:val="20"/>
                <w:szCs w:val="20"/>
                <w:lang w:val="en-US"/>
              </w:rPr>
              <w:t>April 21</w:t>
            </w:r>
          </w:p>
        </w:tc>
      </w:tr>
    </w:tbl>
    <w:p w:rsidR="00072D34" w:rsidRPr="00BE372C" w:rsidRDefault="00072D34" w:rsidP="00072D34">
      <w:pPr>
        <w:rPr>
          <w:lang w:val="en-US"/>
        </w:rPr>
      </w:pPr>
      <w:r>
        <w:rPr>
          <w:lang w:val="en-US"/>
        </w:rPr>
        <w:t xml:space="preserve">   </w:t>
      </w:r>
      <w:r w:rsidRPr="00BE372C">
        <w:rPr>
          <w:lang w:val="en-US"/>
        </w:rPr>
        <w:t xml:space="preserve">Ecosystems are controlled both by external and internal factors. External factors such as climate, the parent material that forms the soil, topography and time have a big impact on ecosystems, but they are not themselves influenced by the ecosystem.[9] Ecosystems are dynamic: they are subject to periodic disturbances and are in the process of recovering from past disturbances that were external to the ecosystem.[10] Internal factors are different. They not only control ecosystem processes but are also controlled by them. Internal factors are subject to feedback </w:t>
      </w:r>
      <w:proofErr w:type="gramStart"/>
      <w:r w:rsidRPr="00BE372C">
        <w:rPr>
          <w:lang w:val="en-US"/>
        </w:rPr>
        <w:t>loops.[</w:t>
      </w:r>
      <w:proofErr w:type="gramEnd"/>
      <w:r w:rsidRPr="00BE372C">
        <w:rPr>
          <w:lang w:val="en-US"/>
        </w:rPr>
        <w:t>9]</w:t>
      </w:r>
    </w:p>
    <w:p w:rsidR="000825BC" w:rsidRPr="006825C9" w:rsidRDefault="006825C9" w:rsidP="006825C9">
      <w:pPr>
        <w:jc w:val="center"/>
        <w:rPr>
          <w:sz w:val="32"/>
          <w:szCs w:val="32"/>
          <w:lang w:val="en-US"/>
        </w:rPr>
      </w:pPr>
      <w:r w:rsidRPr="006825C9">
        <w:rPr>
          <w:sz w:val="32"/>
          <w:szCs w:val="32"/>
          <w:lang w:val="en-US"/>
        </w:rPr>
        <w:t>Class Schedule</w:t>
      </w:r>
    </w:p>
    <w:p w:rsidR="006825C9" w:rsidRDefault="006825C9" w:rsidP="00072D34">
      <w:pPr>
        <w:rPr>
          <w:lang w:val="en-US"/>
        </w:rPr>
      </w:pPr>
    </w:p>
    <w:p w:rsidR="00072D34" w:rsidRDefault="0070073E" w:rsidP="00072D34">
      <w:pPr>
        <w:pStyle w:val="2"/>
        <w:rPr>
          <w:lang w:val="en-US"/>
        </w:rPr>
      </w:pPr>
      <w:bookmarkStart w:id="50" w:name="_Toc509506531"/>
      <w:r>
        <w:rPr>
          <w:noProof/>
          <w:lang w:val="en-US"/>
        </w:rPr>
        <w:drawing>
          <wp:anchor distT="0" distB="0" distL="114300" distR="114300" simplePos="0" relativeHeight="251662336" behindDoc="0" locked="0" layoutInCell="1" allowOverlap="1">
            <wp:simplePos x="0" y="0"/>
            <wp:positionH relativeFrom="column">
              <wp:posOffset>452887</wp:posOffset>
            </wp:positionH>
            <wp:positionV relativeFrom="paragraph">
              <wp:posOffset>994</wp:posOffset>
            </wp:positionV>
            <wp:extent cx="1915200" cy="1375200"/>
            <wp:effectExtent l="0" t="0" r="8890" b="0"/>
            <wp:wrapSquare wrapText="right"/>
            <wp:docPr id="33" name="Εικόνα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5200" cy="137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E372C" w:rsidRDefault="00BE372C" w:rsidP="00CC3340">
      <w:pPr>
        <w:pStyle w:val="2"/>
        <w:rPr>
          <w:lang w:val="en-US"/>
        </w:rPr>
      </w:pPr>
      <w:r>
        <w:rPr>
          <w:lang w:val="en-US"/>
        </w:rPr>
        <w:t>ECOSYSTEM ECOLOGY</w:t>
      </w:r>
      <w:bookmarkEnd w:id="50"/>
      <w:ins w:id="51" w:author="Αθηνά pink" w:date="2018-03-27T19:34:00Z">
        <w:r w:rsidR="00D100DE">
          <w:rPr>
            <w:lang w:val="en-US"/>
          </w:rPr>
          <w:t xml:space="preserve"> 4</w:t>
        </w:r>
      </w:ins>
    </w:p>
    <w:p w:rsidR="00BE372C" w:rsidRPr="00BE372C" w:rsidRDefault="004B34A1" w:rsidP="005B3B4A">
      <w:pPr>
        <w:rPr>
          <w:lang w:val="en-US"/>
        </w:rPr>
      </w:pPr>
      <w:r>
        <w:rPr>
          <w:lang w:val="en-US"/>
        </w:rPr>
        <w:t xml:space="preserve">   </w:t>
      </w:r>
      <w:r w:rsidR="00BE372C" w:rsidRPr="00BE372C">
        <w:rPr>
          <w:lang w:val="en-US"/>
        </w:rPr>
        <w:t>Ecosystem ecology is the integrated study of living (biotic) and non-living (abiotic) components of ecosystems and their interactions within an ecosystem framework. This science examines how ecosystems work and relates this to their components such as chemicals, bedrock, soil, plants, and animals.</w:t>
      </w:r>
    </w:p>
    <w:p w:rsidR="00BE372C" w:rsidRPr="00BE372C" w:rsidRDefault="004B34A1" w:rsidP="005B3B4A">
      <w:pPr>
        <w:rPr>
          <w:lang w:val="en-US"/>
        </w:rPr>
      </w:pPr>
      <w:r>
        <w:rPr>
          <w:lang w:val="en-US"/>
        </w:rPr>
        <w:t xml:space="preserve">   </w:t>
      </w:r>
      <w:r w:rsidR="00BE372C" w:rsidRPr="00BE372C">
        <w:rPr>
          <w:lang w:val="en-US"/>
        </w:rPr>
        <w:t>Ecosystem ecology examines physical and biological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trophic interactions.</w:t>
      </w:r>
    </w:p>
    <w:p w:rsidR="00BE372C" w:rsidRPr="00BE372C" w:rsidRDefault="004B34A1" w:rsidP="005B3B4A">
      <w:pPr>
        <w:rPr>
          <w:lang w:val="en-US"/>
        </w:rPr>
      </w:pPr>
      <w:r>
        <w:rPr>
          <w:lang w:val="en-US"/>
        </w:rPr>
        <w:t xml:space="preserve">   </w:t>
      </w:r>
      <w:r w:rsidR="00BE372C" w:rsidRPr="00BE372C">
        <w:rPr>
          <w:lang w:val="en-US"/>
        </w:rPr>
        <w:t xml:space="preserve">Studies of ecosystem function have greatly improved human understanding of sustainable production of forage, fiber, fuel, and provision of water. Functional processes are mediated by regional-to-local level climate, disturbance, and management. </w:t>
      </w:r>
      <w:proofErr w:type="gramStart"/>
      <w:r w:rsidR="00BE372C" w:rsidRPr="00BE372C">
        <w:rPr>
          <w:lang w:val="en-US"/>
        </w:rPr>
        <w:t>Thus</w:t>
      </w:r>
      <w:proofErr w:type="gramEnd"/>
      <w:r w:rsidR="00BE372C" w:rsidRPr="00BE372C">
        <w:rPr>
          <w:lang w:val="en-US"/>
        </w:rPr>
        <w:t xml:space="preserve"> ecosystem ecology provides a powerful framework for identifying ecological mechanisms that interact with global environmental problems, especially global warming and degradation of surface water.</w:t>
      </w:r>
    </w:p>
    <w:p w:rsidR="00BE372C" w:rsidRPr="00BE372C" w:rsidRDefault="004B34A1" w:rsidP="005B3B4A">
      <w:pPr>
        <w:rPr>
          <w:lang w:val="en-US"/>
        </w:rPr>
      </w:pPr>
      <w:r>
        <w:rPr>
          <w:lang w:val="en-US"/>
        </w:rPr>
        <w:t xml:space="preserve">   </w:t>
      </w:r>
      <w:r w:rsidR="00BE372C" w:rsidRPr="00BE372C">
        <w:rPr>
          <w:lang w:val="en-US"/>
        </w:rPr>
        <w:t>This example demonstrates several important aspects of ecosystems:</w:t>
      </w:r>
    </w:p>
    <w:p w:rsidR="00BE372C" w:rsidRPr="00BE372C" w:rsidRDefault="004B34A1" w:rsidP="005B3B4A">
      <w:pPr>
        <w:rPr>
          <w:lang w:val="en-US"/>
        </w:rPr>
      </w:pPr>
      <w:r>
        <w:rPr>
          <w:lang w:val="en-US"/>
        </w:rPr>
        <w:t xml:space="preserve">   </w:t>
      </w:r>
      <w:r w:rsidR="00BE372C" w:rsidRPr="00BE372C">
        <w:rPr>
          <w:lang w:val="en-US"/>
        </w:rPr>
        <w:t>Ecosystem boundaries are often nebulous and may fluctuate in time</w:t>
      </w:r>
    </w:p>
    <w:p w:rsidR="00BE372C" w:rsidRPr="00BE372C" w:rsidRDefault="004B34A1" w:rsidP="005B3B4A">
      <w:pPr>
        <w:rPr>
          <w:lang w:val="en-US"/>
        </w:rPr>
      </w:pPr>
      <w:r>
        <w:rPr>
          <w:lang w:val="en-US"/>
        </w:rPr>
        <w:t xml:space="preserve">   </w:t>
      </w:r>
      <w:r w:rsidR="00BE372C" w:rsidRPr="00BE372C">
        <w:rPr>
          <w:lang w:val="en-US"/>
        </w:rPr>
        <w:t>Organisms within ecosystems are dependent on ecosystem level biological and physical processes</w:t>
      </w:r>
    </w:p>
    <w:p w:rsidR="00BE372C" w:rsidRPr="00BE372C" w:rsidRDefault="004B34A1" w:rsidP="005B3B4A">
      <w:pPr>
        <w:rPr>
          <w:lang w:val="en-US"/>
        </w:rPr>
      </w:pPr>
      <w:r>
        <w:rPr>
          <w:lang w:val="en-US"/>
        </w:rPr>
        <w:t xml:space="preserve">   </w:t>
      </w:r>
      <w:r w:rsidR="00BE372C" w:rsidRPr="00BE372C">
        <w:rPr>
          <w:lang w:val="en-US"/>
        </w:rPr>
        <w:t>Adjacent ecosystems closely interact and often are interdependent for maintenance of community structure and functional processes that maintain productivity and biodiversity</w:t>
      </w:r>
    </w:p>
    <w:p w:rsidR="00BE372C" w:rsidRPr="00BE372C" w:rsidRDefault="004B34A1" w:rsidP="005B3B4A">
      <w:pPr>
        <w:rPr>
          <w:lang w:val="en-US"/>
        </w:rPr>
      </w:pPr>
      <w:r>
        <w:rPr>
          <w:lang w:val="en-US"/>
        </w:rPr>
        <w:t xml:space="preserve">   </w:t>
      </w:r>
      <w:r w:rsidR="00BE372C" w:rsidRPr="00BE372C">
        <w:rPr>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understanding of the interactions and interdependencies of these ecosystems and the processes that maintain them before we can begin to address these questions.</w:t>
      </w:r>
    </w:p>
    <w:p w:rsidR="00BE372C" w:rsidRPr="00BE372C" w:rsidRDefault="004B34A1" w:rsidP="005B3B4A">
      <w:pPr>
        <w:rPr>
          <w:lang w:val="en-US"/>
        </w:rPr>
      </w:pPr>
      <w:r>
        <w:rPr>
          <w:lang w:val="en-US"/>
        </w:rPr>
        <w:t xml:space="preserve">   </w:t>
      </w:r>
    </w:p>
    <w:p w:rsidR="00BE372C" w:rsidRDefault="00BE372C" w:rsidP="005B3B4A">
      <w:pPr>
        <w:rPr>
          <w:lang w:val="en-US"/>
        </w:rPr>
      </w:pPr>
    </w:p>
    <w:p w:rsidR="00072D34" w:rsidRPr="00BE372C" w:rsidRDefault="00072D34" w:rsidP="00072D34">
      <w:pPr>
        <w:pStyle w:val="2"/>
        <w:rPr>
          <w:lang w:val="en-US"/>
        </w:rPr>
      </w:pPr>
      <w:r w:rsidRPr="00BE372C">
        <w:rPr>
          <w:lang w:val="en-US"/>
        </w:rPr>
        <w:t>Conservation biology and restoration ecology</w:t>
      </w:r>
      <w:ins w:id="52" w:author="Αθηνά pink" w:date="2018-03-27T19:34:00Z">
        <w:r w:rsidR="00D100DE">
          <w:rPr>
            <w:lang w:val="en-US"/>
          </w:rPr>
          <w:t xml:space="preserve"> 5</w:t>
        </w:r>
      </w:ins>
    </w:p>
    <w:p w:rsidR="00072D34" w:rsidRPr="00BE372C" w:rsidRDefault="00072D34" w:rsidP="00072D34">
      <w:pPr>
        <w:rPr>
          <w:lang w:val="en-US"/>
        </w:rPr>
      </w:pPr>
      <w:r>
        <w:rPr>
          <w:lang w:val="en-US"/>
        </w:rPr>
        <w:t xml:space="preserve">   </w:t>
      </w:r>
      <w:r w:rsidRPr="00BE372C">
        <w:rPr>
          <w:lang w:val="en-US"/>
        </w:rPr>
        <w:t>Restoration ecology may be viewed as a sub-discipline of conservation biology, the scientific study of how to protect and restore biodiversity, and restoration a part of the resulting conservation movement.</w:t>
      </w:r>
    </w:p>
    <w:p w:rsidR="00072D34" w:rsidRPr="00BE372C" w:rsidRDefault="00072D34" w:rsidP="00072D34">
      <w:pPr>
        <w:pStyle w:val="3"/>
        <w:rPr>
          <w:lang w:val="en-US"/>
        </w:rPr>
      </w:pPr>
      <w:r w:rsidRPr="00BE372C">
        <w:rPr>
          <w:lang w:val="en-US"/>
        </w:rPr>
        <w:t>Focuses</w:t>
      </w:r>
    </w:p>
    <w:p w:rsidR="00072D34" w:rsidRPr="00BE372C" w:rsidRDefault="00072D34" w:rsidP="00072D34">
      <w:pPr>
        <w:rPr>
          <w:lang w:val="en-US"/>
        </w:rPr>
      </w:pPr>
      <w:r>
        <w:rPr>
          <w:lang w:val="en-US"/>
        </w:rPr>
        <w:t xml:space="preserve">   </w:t>
      </w:r>
      <w:r w:rsidRPr="00BE372C">
        <w:rPr>
          <w:lang w:val="en-US"/>
        </w:rPr>
        <w:t xml:space="preserve">Though restoration ecologists and other conservation biologists generally agree that habitat is the most important locus of biodiversity protection, the disciplines themselves have different focuses. Conservation biology as an academic discipline is rooted in population biology. Because of that, it is generally organized at the genetic level, looking at specific species populations (i.e. endangered species). Restoration ecology is organized at the community level, looking at specific </w:t>
      </w:r>
      <w:proofErr w:type="gramStart"/>
      <w:r w:rsidRPr="00BE372C">
        <w:rPr>
          <w:lang w:val="en-US"/>
        </w:rPr>
        <w:t>ecosystems.[</w:t>
      </w:r>
      <w:proofErr w:type="gramEnd"/>
      <w:r w:rsidRPr="00BE372C">
        <w:rPr>
          <w:lang w:val="en-US"/>
        </w:rPr>
        <w:t>9]</w:t>
      </w:r>
    </w:p>
    <w:p w:rsidR="00072D34" w:rsidRPr="00BE372C" w:rsidRDefault="00072D34" w:rsidP="00072D34">
      <w:pPr>
        <w:rPr>
          <w:lang w:val="en-US"/>
        </w:rPr>
      </w:pPr>
      <w:r>
        <w:rPr>
          <w:lang w:val="en-US"/>
        </w:rPr>
        <w:t xml:space="preserve">   </w:t>
      </w:r>
      <w:r w:rsidRPr="00BE372C">
        <w:rPr>
          <w:lang w:val="en-US"/>
        </w:rPr>
        <w:t xml:space="preserve">Because it is organized by species, conservation biology often emphasizes vertebrate animals because of their salience and popularity, whereas restoration ecology emphasizes plants because restorations begin by establishing plant communities. Ecosystem restoration is botanically based but does have "poster species" for individual ecosystems to get the public </w:t>
      </w:r>
      <w:proofErr w:type="gramStart"/>
      <w:r w:rsidRPr="00BE372C">
        <w:rPr>
          <w:lang w:val="en-US"/>
        </w:rPr>
        <w:t>involved.[</w:t>
      </w:r>
      <w:proofErr w:type="gramEnd"/>
      <w:r w:rsidRPr="00BE372C">
        <w:rPr>
          <w:lang w:val="en-US"/>
        </w:rPr>
        <w:t>9] Since soils define the foundation of any functional terrestrial system, restoration ecology's ecosystem-level focus also results in greater emphasis on the role of soil's physical and microbial processes.[10]</w:t>
      </w:r>
    </w:p>
    <w:p w:rsidR="00072D34" w:rsidRPr="00BE372C" w:rsidRDefault="00072D34" w:rsidP="00072D34">
      <w:pPr>
        <w:pStyle w:val="3"/>
        <w:rPr>
          <w:lang w:val="en-US"/>
        </w:rPr>
      </w:pPr>
      <w:r w:rsidRPr="00BE372C">
        <w:rPr>
          <w:lang w:val="en-US"/>
        </w:rPr>
        <w:t>Theoretical foundations</w:t>
      </w:r>
    </w:p>
    <w:p w:rsidR="00072D34" w:rsidRPr="00BE372C" w:rsidRDefault="00072D34" w:rsidP="00072D34">
      <w:pPr>
        <w:rPr>
          <w:lang w:val="en-US"/>
        </w:rPr>
      </w:pPr>
      <w:r>
        <w:rPr>
          <w:lang w:val="en-US"/>
        </w:rPr>
        <w:t xml:space="preserve">   </w:t>
      </w:r>
      <w:r w:rsidRPr="00BE372C">
        <w:rPr>
          <w:lang w:val="en-US"/>
        </w:rPr>
        <w:t>Restoration ecology draws on a wide range of ecological concepts.</w:t>
      </w:r>
    </w:p>
    <w:p w:rsidR="00072D34" w:rsidRPr="00BE372C" w:rsidRDefault="00072D34" w:rsidP="00072D34">
      <w:pPr>
        <w:pStyle w:val="3"/>
        <w:rPr>
          <w:lang w:val="en-US"/>
        </w:rPr>
      </w:pPr>
      <w:r w:rsidRPr="00BE372C">
        <w:rPr>
          <w:lang w:val="en-US"/>
        </w:rPr>
        <w:t>Disturbance</w:t>
      </w:r>
    </w:p>
    <w:p w:rsidR="00072D34" w:rsidRPr="00BE372C" w:rsidRDefault="00072D34" w:rsidP="00072D34">
      <w:pPr>
        <w:rPr>
          <w:lang w:val="en-US"/>
        </w:rPr>
      </w:pPr>
      <w:r>
        <w:rPr>
          <w:lang w:val="en-US"/>
        </w:rPr>
        <w:t xml:space="preserve">   </w:t>
      </w:r>
      <w:r w:rsidRPr="00BE372C">
        <w:rPr>
          <w:lang w:val="en-US"/>
        </w:rPr>
        <w:t xml:space="preserve">Disturbance is a change of environmental conditions which interferes with the functioning of a biological system. Disturbance, at a variety of spatial and temporal scales, is a natural component of many </w:t>
      </w:r>
      <w:proofErr w:type="gramStart"/>
      <w:r w:rsidRPr="00BE372C">
        <w:rPr>
          <w:lang w:val="en-US"/>
        </w:rPr>
        <w:t>communities.[</w:t>
      </w:r>
      <w:proofErr w:type="gramEnd"/>
      <w:r w:rsidRPr="00BE372C">
        <w:rPr>
          <w:lang w:val="en-US"/>
        </w:rPr>
        <w:t>11]</w:t>
      </w:r>
    </w:p>
    <w:p w:rsidR="00072D34" w:rsidRPr="00BE372C" w:rsidRDefault="00072D34" w:rsidP="00072D34">
      <w:pPr>
        <w:rPr>
          <w:lang w:val="en-US"/>
        </w:rPr>
      </w:pPr>
      <w:r>
        <w:rPr>
          <w:lang w:val="en-US"/>
        </w:rPr>
        <w:t xml:space="preserve">   </w:t>
      </w:r>
      <w:r w:rsidRPr="00BE372C">
        <w:rPr>
          <w:lang w:val="en-US"/>
        </w:rPr>
        <w:t xml:space="preserve">Humans have had limited natural impacts on ecosystems for as long as humans have existed, however, the severity and scope of our influences has accelerated in the last few centuries. Understanding and minimizing the differences between modern anthropogenic and "natural" disturbances is crucial to restoration ecology. For example, new forestry techniques that better imitate historical disturbances are now being </w:t>
      </w:r>
      <w:proofErr w:type="gramStart"/>
      <w:r w:rsidRPr="00BE372C">
        <w:rPr>
          <w:lang w:val="en-US"/>
        </w:rPr>
        <w:t>implemented.[</w:t>
      </w:r>
      <w:proofErr w:type="gramEnd"/>
      <w:r w:rsidRPr="00BE372C">
        <w:rPr>
          <w:lang w:val="en-US"/>
        </w:rPr>
        <w:t>citation needed]</w:t>
      </w:r>
    </w:p>
    <w:p w:rsidR="00072D34" w:rsidRPr="00BE372C" w:rsidRDefault="00072D34" w:rsidP="00072D34">
      <w:pPr>
        <w:rPr>
          <w:lang w:val="en-US"/>
        </w:rPr>
      </w:pPr>
      <w:r>
        <w:rPr>
          <w:lang w:val="en-US"/>
        </w:rPr>
        <w:t xml:space="preserve">   </w:t>
      </w:r>
      <w:r w:rsidRPr="00BE372C">
        <w:rPr>
          <w:lang w:val="en-US"/>
        </w:rPr>
        <w:t>In addition, restoring a fully sustainable ecosystem often involves studying and attempting to restore a natural disturbance regime (e.g., fire ecology).</w:t>
      </w:r>
    </w:p>
    <w:p w:rsidR="00FF13F1" w:rsidRPr="00DE5468" w:rsidRDefault="00FF13F1" w:rsidP="005B3B4A">
      <w:pPr>
        <w:rPr>
          <w:lang w:val="en-US"/>
          <w:rPrChange w:id="53" w:author="Αθηνά pink" w:date="2018-03-27T17:42:00Z">
            <w:rPr/>
          </w:rPrChange>
        </w:rPr>
      </w:pPr>
    </w:p>
    <w:p w:rsidR="00FF13F1" w:rsidRPr="00DE5468" w:rsidRDefault="00FF13F1">
      <w:pPr>
        <w:spacing w:after="160" w:line="259" w:lineRule="auto"/>
        <w:ind w:firstLine="0"/>
        <w:rPr>
          <w:lang w:val="en-US"/>
          <w:rPrChange w:id="54" w:author="Αθηνά pink" w:date="2018-03-27T17:42:00Z">
            <w:rPr/>
          </w:rPrChange>
        </w:rPr>
      </w:pPr>
      <w:r w:rsidRPr="00DE5468">
        <w:rPr>
          <w:lang w:val="en-US"/>
          <w:rPrChange w:id="55" w:author="Αθηνά pink" w:date="2018-03-27T17:42:00Z">
            <w:rPr/>
          </w:rPrChange>
        </w:rPr>
        <w:br w:type="page"/>
      </w:r>
    </w:p>
    <w:p w:rsidR="00BE372C" w:rsidRPr="00907B92" w:rsidRDefault="00E10586" w:rsidP="00FF13F1">
      <w:pPr>
        <w:pStyle w:val="2"/>
        <w:rPr>
          <w:lang w:val="en-US"/>
        </w:rPr>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2237476</wp:posOffset>
                </wp:positionH>
                <wp:positionV relativeFrom="paragraph">
                  <wp:posOffset>1241425</wp:posOffset>
                </wp:positionV>
                <wp:extent cx="500332" cy="474453"/>
                <wp:effectExtent l="19050" t="0" r="14605" b="40005"/>
                <wp:wrapNone/>
                <wp:docPr id="41" name="Βέλος: Κάτω 41"/>
                <wp:cNvGraphicFramePr/>
                <a:graphic xmlns:a="http://schemas.openxmlformats.org/drawingml/2006/main">
                  <a:graphicData uri="http://schemas.microsoft.com/office/word/2010/wordprocessingShape">
                    <wps:wsp>
                      <wps:cNvSpPr/>
                      <wps:spPr>
                        <a:xfrm>
                          <a:off x="0" y="0"/>
                          <a:ext cx="500332" cy="47445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2CCAB8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Βέλος: Κάτω 41" o:spid="_x0000_s1026" type="#_x0000_t67" style="position:absolute;margin-left:176.2pt;margin-top:97.75pt;width:39.4pt;height:37.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" adj="10800" fillcolor="#4472c4 [3204]" strokecolor="#1f3763 [1604]" strokeweight="1p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2066026</wp:posOffset>
                </wp:positionH>
                <wp:positionV relativeFrom="paragraph">
                  <wp:posOffset>879893</wp:posOffset>
                </wp:positionV>
                <wp:extent cx="785004" cy="8627"/>
                <wp:effectExtent l="0" t="0" r="34290" b="29845"/>
                <wp:wrapNone/>
                <wp:docPr id="40" name="Ευθεία γραμμή σύνδεσης 40"/>
                <wp:cNvGraphicFramePr/>
                <a:graphic xmlns:a="http://schemas.openxmlformats.org/drawingml/2006/main">
                  <a:graphicData uri="http://schemas.microsoft.com/office/word/2010/wordprocessingShape">
                    <wps:wsp>
                      <wps:cNvCnPr/>
                      <wps:spPr>
                        <a:xfrm>
                          <a:off x="0" y="0"/>
                          <a:ext cx="785004" cy="86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8510BC" id="Ευθεία γραμμή σύνδεσης 4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7pt,69.3pt" to="224.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" strokecolor="#4472c4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2281687</wp:posOffset>
                </wp:positionH>
                <wp:positionV relativeFrom="paragraph">
                  <wp:posOffset>2165230</wp:posOffset>
                </wp:positionV>
                <wp:extent cx="474453" cy="8627"/>
                <wp:effectExtent l="38100" t="76200" r="59055" b="86995"/>
                <wp:wrapNone/>
                <wp:docPr id="39" name="Ευθύγραμμο βέλος σύνδεσης 39"/>
                <wp:cNvGraphicFramePr/>
                <a:graphic xmlns:a="http://schemas.openxmlformats.org/drawingml/2006/main">
                  <a:graphicData uri="http://schemas.microsoft.com/office/word/2010/wordprocessingShape">
                    <wps:wsp>
                      <wps:cNvCnPr/>
                      <wps:spPr>
                        <a:xfrm>
                          <a:off x="0" y="0"/>
                          <a:ext cx="474453" cy="8627"/>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D5B284F" id="_x0000_t32" coordsize="21600,21600" o:spt="32" o:oned="t" path="m,l21600,21600e" filled="f">
                <v:path arrowok="t" fillok="f" o:connecttype="none"/>
                <o:lock v:ext="edit" shapetype="t"/>
              </v:shapetype>
              <v:shape id="Ευθύγραμμο βέλος σύνδεσης 39" o:spid="_x0000_s1026" type="#_x0000_t32" style="position:absolute;margin-left:179.65pt;margin-top:170.5pt;width:37.35pt;height:.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" strokecolor="#4472c4 [3204]" strokeweight=".5pt">
                <v:stroke startarrow="block" endarrow="block" joinstyle="miter"/>
              </v:shape>
            </w:pict>
          </mc:Fallback>
        </mc:AlternateContent>
      </w:r>
      <w:r w:rsidR="00FF13F1">
        <w:t>Η οικογένεια μου</w:t>
      </w:r>
      <w:r w:rsidR="00D931D9">
        <w:rPr>
          <w:noProof/>
        </w:rPr>
        <w:drawing>
          <wp:inline distT="0" distB="0" distL="0" distR="0">
            <wp:extent cx="5274310" cy="3076575"/>
            <wp:effectExtent l="38100" t="0" r="0" b="0"/>
            <wp:docPr id="37" name="Διάγραμμα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sectPr w:rsidR="00BE372C" w:rsidRPr="00907B92" w:rsidSect="00D100DE">
      <w:headerReference w:type="even" r:id="rId17"/>
      <w:headerReference w:type="default" r:id="rId18"/>
      <w:footerReference w:type="default" r:id="rId19"/>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121" w:rsidRDefault="00780121" w:rsidP="00072F65">
      <w:pPr>
        <w:spacing w:after="0" w:line="240" w:lineRule="auto"/>
      </w:pPr>
      <w:r>
        <w:separator/>
      </w:r>
    </w:p>
  </w:endnote>
  <w:endnote w:type="continuationSeparator" w:id="0">
    <w:p w:rsidR="00780121" w:rsidRDefault="00780121" w:rsidP="00072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B8B" w:rsidRDefault="00B36B8B" w:rsidP="00B36B8B">
    <w:pPr>
      <w:pStyle w:val="a4"/>
      <w:rPr>
        <w:ins w:id="62" w:author="Αθηνά pink" w:date="2018-03-27T19:31:00Z"/>
      </w:rPr>
      <w:pPrChange w:id="63" w:author="Αθηνά pink" w:date="2018-03-27T19:31:00Z">
        <w:pPr>
          <w:pStyle w:val="a4"/>
        </w:pPr>
      </w:pPrChange>
    </w:pPr>
    <w:del w:id="64" w:author="Αθηνά pink" w:date="2018-03-27T19:30:00Z">
      <w:r w:rsidDel="00B36B8B">
        <w:ptab w:relativeTo="margin" w:alignment="right" w:leader="none"/>
      </w:r>
    </w:del>
    <w:r>
      <w:ptab w:relativeTo="margin" w:alignment="right" w:leader="none"/>
    </w:r>
    <w:ins w:id="65" w:author="Αθηνά pink" w:date="2018-03-27T19:30:00Z">
      <w:r>
        <w:t xml:space="preserve">Λήμματα </w:t>
      </w:r>
    </w:ins>
    <w:ins w:id="66" w:author="Αθηνά pink" w:date="2018-03-27T19:31:00Z">
      <w:r>
        <w:t>από 1-5</w:t>
      </w:r>
    </w:ins>
  </w:p>
  <w:p w:rsidR="001031A6" w:rsidRPr="00083B9F" w:rsidRDefault="00083B9F" w:rsidP="00B36B8B">
    <w:pPr>
      <w:pStyle w:val="a4"/>
      <w:ind w:firstLine="0"/>
      <w:pPrChange w:id="67" w:author="Αθηνά pink" w:date="2018-03-27T19:31:00Z">
        <w:pPr>
          <w:pStyle w:val="a4"/>
        </w:pPr>
      </w:pPrChange>
    </w:pPr>
    <w:ins w:id="68" w:author="Αθηνά pink" w:date="2018-03-23T15:56:00Z">
      <w:r w:rsidRPr="00B36B8B">
        <w:rPr>
          <w:rPrChange w:id="69" w:author="Αθηνά pink" w:date="2018-03-27T19:30:00Z">
            <w:rPr>
              <w:lang w:val="en-US"/>
            </w:rPr>
          </w:rPrChange>
        </w:rPr>
        <w:t xml:space="preserve"> </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121" w:rsidRDefault="00780121" w:rsidP="00072F65">
      <w:pPr>
        <w:spacing w:after="0" w:line="240" w:lineRule="auto"/>
      </w:pPr>
      <w:r>
        <w:separator/>
      </w:r>
    </w:p>
  </w:footnote>
  <w:footnote w:type="continuationSeparator" w:id="0">
    <w:p w:rsidR="00780121" w:rsidRDefault="00780121" w:rsidP="00072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1A6" w:rsidRPr="001031A6" w:rsidRDefault="001031A6">
    <w:pPr>
      <w:pStyle w:val="a3"/>
      <w:rPr>
        <w:lang w:val="en-US"/>
        <w:rPrChange w:id="56" w:author="Αθηνά pink" w:date="2018-03-23T15:51:00Z">
          <w:rPr/>
        </w:rPrChange>
      </w:rPr>
    </w:pPr>
    <w:ins w:id="57" w:author="Αθηνά pink" w:date="2018-03-23T15:51:00Z">
      <w:r>
        <w:t>3</w:t>
      </w:r>
      <w:r w:rsidRPr="001031A6">
        <w:rPr>
          <w:vertAlign w:val="superscript"/>
          <w:rPrChange w:id="58" w:author="Αθηνά pink" w:date="2018-03-23T15:51:00Z">
            <w:rPr/>
          </w:rPrChange>
        </w:rPr>
        <w:t>ο</w:t>
      </w:r>
      <w:r>
        <w:t xml:space="preserve"> λήμμα </w:t>
      </w:r>
      <w:r>
        <w:rPr>
          <w:lang w:val="en-US"/>
        </w:rPr>
        <w:t>Ecosystems</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0DE" w:rsidRPr="00D100DE" w:rsidRDefault="00D100DE" w:rsidP="00D100DE">
    <w:pPr>
      <w:pStyle w:val="a3"/>
      <w:ind w:firstLine="0"/>
      <w:rPr>
        <w:lang w:val="en-US"/>
        <w:rPrChange w:id="59" w:author="Αθηνά pink" w:date="2018-03-27T19:33:00Z">
          <w:rPr/>
        </w:rPrChange>
      </w:rPr>
      <w:pPrChange w:id="60" w:author="Αθηνά pink" w:date="2018-03-27T19:33:00Z">
        <w:pPr>
          <w:pStyle w:val="a3"/>
        </w:pPr>
      </w:pPrChange>
    </w:pPr>
    <w:ins w:id="61" w:author="Αθηνά pink" w:date="2018-03-27T19:33:00Z">
      <w:r>
        <w:rPr>
          <w:lang w:val="en-US"/>
        </w:rPr>
        <w:t>Ecology 1</w:t>
      </w:r>
    </w:ins>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Αθηνά pink">
    <w15:presenceInfo w15:providerId="Windows Live" w15:userId="be4a662aae135b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F65"/>
    <w:rsid w:val="000140AB"/>
    <w:rsid w:val="00072D34"/>
    <w:rsid w:val="00072F65"/>
    <w:rsid w:val="000825BC"/>
    <w:rsid w:val="00083B9F"/>
    <w:rsid w:val="000928B6"/>
    <w:rsid w:val="001031A6"/>
    <w:rsid w:val="001240E5"/>
    <w:rsid w:val="002535A3"/>
    <w:rsid w:val="002B1E9F"/>
    <w:rsid w:val="004B34A1"/>
    <w:rsid w:val="005B3B4A"/>
    <w:rsid w:val="006825C9"/>
    <w:rsid w:val="0070073E"/>
    <w:rsid w:val="00780121"/>
    <w:rsid w:val="008549D7"/>
    <w:rsid w:val="00897E4C"/>
    <w:rsid w:val="00907B92"/>
    <w:rsid w:val="00B36B8B"/>
    <w:rsid w:val="00BB77BF"/>
    <w:rsid w:val="00BE372C"/>
    <w:rsid w:val="00C366B8"/>
    <w:rsid w:val="00CC3340"/>
    <w:rsid w:val="00D100DE"/>
    <w:rsid w:val="00D931D9"/>
    <w:rsid w:val="00DE5468"/>
    <w:rsid w:val="00E10586"/>
    <w:rsid w:val="00F2254F"/>
    <w:rsid w:val="00FF13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CC767"/>
  <w15:chartTrackingRefBased/>
  <w15:docId w15:val="{29130C03-43A7-451F-98E7-BF8F9BA8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2D34"/>
    <w:pPr>
      <w:spacing w:after="240" w:line="312" w:lineRule="auto"/>
      <w:ind w:firstLine="709"/>
    </w:pPr>
    <w:rPr>
      <w:rFonts w:ascii="Times New Roman" w:hAnsi="Times New Roman"/>
    </w:rPr>
  </w:style>
  <w:style w:type="paragraph" w:styleId="1">
    <w:name w:val="heading 1"/>
    <w:basedOn w:val="a"/>
    <w:next w:val="a"/>
    <w:link w:val="1Char"/>
    <w:uiPriority w:val="9"/>
    <w:qFormat/>
    <w:rsid w:val="005B3B4A"/>
    <w:pPr>
      <w:keepNext/>
      <w:keepLines/>
      <w:spacing w:before="380" w:after="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CC3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CC33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2F65"/>
    <w:pPr>
      <w:tabs>
        <w:tab w:val="center" w:pos="4153"/>
        <w:tab w:val="right" w:pos="8306"/>
      </w:tabs>
      <w:spacing w:after="0" w:line="240" w:lineRule="auto"/>
    </w:pPr>
  </w:style>
  <w:style w:type="character" w:customStyle="1" w:styleId="Char">
    <w:name w:val="Κεφαλίδα Char"/>
    <w:basedOn w:val="a0"/>
    <w:link w:val="a3"/>
    <w:uiPriority w:val="99"/>
    <w:rsid w:val="00072F65"/>
  </w:style>
  <w:style w:type="paragraph" w:styleId="a4">
    <w:name w:val="footer"/>
    <w:basedOn w:val="a"/>
    <w:link w:val="Char0"/>
    <w:uiPriority w:val="99"/>
    <w:unhideWhenUsed/>
    <w:rsid w:val="00072F65"/>
    <w:pPr>
      <w:tabs>
        <w:tab w:val="center" w:pos="4153"/>
        <w:tab w:val="right" w:pos="8306"/>
      </w:tabs>
      <w:spacing w:after="0" w:line="240" w:lineRule="auto"/>
    </w:pPr>
  </w:style>
  <w:style w:type="character" w:customStyle="1" w:styleId="Char0">
    <w:name w:val="Υποσέλιδο Char"/>
    <w:basedOn w:val="a0"/>
    <w:link w:val="a4"/>
    <w:uiPriority w:val="99"/>
    <w:rsid w:val="00072F65"/>
  </w:style>
  <w:style w:type="character" w:customStyle="1" w:styleId="1Char">
    <w:name w:val="Επικεφαλίδα 1 Char"/>
    <w:basedOn w:val="a0"/>
    <w:link w:val="1"/>
    <w:uiPriority w:val="9"/>
    <w:rsid w:val="005B3B4A"/>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CC3340"/>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rsid w:val="00CC3340"/>
    <w:rPr>
      <w:rFonts w:asciiTheme="majorHAnsi" w:eastAsiaTheme="majorEastAsia" w:hAnsiTheme="majorHAnsi" w:cstheme="majorBidi"/>
      <w:color w:val="1F3763" w:themeColor="accent1" w:themeShade="7F"/>
      <w:sz w:val="24"/>
      <w:szCs w:val="24"/>
    </w:rPr>
  </w:style>
  <w:style w:type="paragraph" w:styleId="a5">
    <w:name w:val="TOC Heading"/>
    <w:basedOn w:val="1"/>
    <w:next w:val="a"/>
    <w:uiPriority w:val="39"/>
    <w:unhideWhenUsed/>
    <w:qFormat/>
    <w:rsid w:val="001240E5"/>
    <w:pPr>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1240E5"/>
    <w:pPr>
      <w:spacing w:after="100"/>
    </w:pPr>
  </w:style>
  <w:style w:type="paragraph" w:styleId="20">
    <w:name w:val="toc 2"/>
    <w:basedOn w:val="a"/>
    <w:next w:val="a"/>
    <w:autoRedefine/>
    <w:uiPriority w:val="39"/>
    <w:unhideWhenUsed/>
    <w:rsid w:val="001240E5"/>
    <w:pPr>
      <w:spacing w:after="100"/>
      <w:ind w:left="220"/>
    </w:pPr>
  </w:style>
  <w:style w:type="paragraph" w:styleId="30">
    <w:name w:val="toc 3"/>
    <w:basedOn w:val="a"/>
    <w:next w:val="a"/>
    <w:autoRedefine/>
    <w:uiPriority w:val="39"/>
    <w:unhideWhenUsed/>
    <w:rsid w:val="001240E5"/>
    <w:pPr>
      <w:spacing w:after="100"/>
      <w:ind w:left="440"/>
    </w:pPr>
  </w:style>
  <w:style w:type="character" w:styleId="-">
    <w:name w:val="Hyperlink"/>
    <w:basedOn w:val="a0"/>
    <w:uiPriority w:val="99"/>
    <w:unhideWhenUsed/>
    <w:rsid w:val="001240E5"/>
    <w:rPr>
      <w:color w:val="0563C1" w:themeColor="hyperlink"/>
      <w:u w:val="single"/>
    </w:rPr>
  </w:style>
  <w:style w:type="paragraph" w:styleId="a6">
    <w:name w:val="No Spacing"/>
    <w:link w:val="Char1"/>
    <w:uiPriority w:val="1"/>
    <w:qFormat/>
    <w:rsid w:val="001240E5"/>
    <w:pPr>
      <w:spacing w:after="0" w:line="240" w:lineRule="auto"/>
    </w:pPr>
    <w:rPr>
      <w:rFonts w:eastAsiaTheme="minorEastAsia"/>
      <w:lang w:eastAsia="el-GR"/>
    </w:rPr>
  </w:style>
  <w:style w:type="character" w:customStyle="1" w:styleId="Char1">
    <w:name w:val="Χωρίς διάστιχο Char"/>
    <w:basedOn w:val="a0"/>
    <w:link w:val="a6"/>
    <w:uiPriority w:val="1"/>
    <w:rsid w:val="001240E5"/>
    <w:rPr>
      <w:rFonts w:eastAsiaTheme="minorEastAsia"/>
      <w:lang w:eastAsia="el-GR"/>
    </w:rPr>
  </w:style>
  <w:style w:type="table" w:styleId="a7">
    <w:name w:val="Table Grid"/>
    <w:basedOn w:val="a1"/>
    <w:uiPriority w:val="39"/>
    <w:rsid w:val="00082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907B92"/>
    <w:pPr>
      <w:spacing w:after="0" w:line="240" w:lineRule="auto"/>
    </w:pPr>
    <w:rPr>
      <w:rFonts w:ascii="Times New Roman" w:hAnsi="Times New Roman"/>
    </w:rPr>
  </w:style>
  <w:style w:type="character" w:styleId="a9">
    <w:name w:val="annotation reference"/>
    <w:basedOn w:val="a0"/>
    <w:uiPriority w:val="99"/>
    <w:semiHidden/>
    <w:unhideWhenUsed/>
    <w:rsid w:val="00907B92"/>
    <w:rPr>
      <w:sz w:val="16"/>
      <w:szCs w:val="16"/>
    </w:rPr>
  </w:style>
  <w:style w:type="paragraph" w:styleId="aa">
    <w:name w:val="annotation text"/>
    <w:basedOn w:val="a"/>
    <w:link w:val="Char2"/>
    <w:uiPriority w:val="99"/>
    <w:semiHidden/>
    <w:unhideWhenUsed/>
    <w:rsid w:val="00907B92"/>
    <w:pPr>
      <w:spacing w:line="240" w:lineRule="auto"/>
    </w:pPr>
    <w:rPr>
      <w:sz w:val="20"/>
      <w:szCs w:val="20"/>
    </w:rPr>
  </w:style>
  <w:style w:type="character" w:customStyle="1" w:styleId="Char2">
    <w:name w:val="Κείμενο σχολίου Char"/>
    <w:basedOn w:val="a0"/>
    <w:link w:val="aa"/>
    <w:uiPriority w:val="99"/>
    <w:semiHidden/>
    <w:rsid w:val="00907B92"/>
    <w:rPr>
      <w:rFonts w:ascii="Times New Roman" w:hAnsi="Times New Roman"/>
      <w:sz w:val="20"/>
      <w:szCs w:val="20"/>
    </w:rPr>
  </w:style>
  <w:style w:type="paragraph" w:styleId="ab">
    <w:name w:val="annotation subject"/>
    <w:basedOn w:val="aa"/>
    <w:next w:val="aa"/>
    <w:link w:val="Char3"/>
    <w:uiPriority w:val="99"/>
    <w:semiHidden/>
    <w:unhideWhenUsed/>
    <w:rsid w:val="00907B92"/>
    <w:rPr>
      <w:b/>
      <w:bCs/>
    </w:rPr>
  </w:style>
  <w:style w:type="character" w:customStyle="1" w:styleId="Char3">
    <w:name w:val="Θέμα σχολίου Char"/>
    <w:basedOn w:val="Char2"/>
    <w:link w:val="ab"/>
    <w:uiPriority w:val="99"/>
    <w:semiHidden/>
    <w:rsid w:val="00907B92"/>
    <w:rPr>
      <w:rFonts w:ascii="Times New Roman" w:hAnsi="Times New Roman"/>
      <w:b/>
      <w:bCs/>
      <w:sz w:val="20"/>
      <w:szCs w:val="20"/>
    </w:rPr>
  </w:style>
  <w:style w:type="paragraph" w:styleId="ac">
    <w:name w:val="Balloon Text"/>
    <w:basedOn w:val="a"/>
    <w:link w:val="Char4"/>
    <w:uiPriority w:val="99"/>
    <w:semiHidden/>
    <w:unhideWhenUsed/>
    <w:rsid w:val="00907B92"/>
    <w:pPr>
      <w:spacing w:after="0" w:line="240" w:lineRule="auto"/>
    </w:pPr>
    <w:rPr>
      <w:rFonts w:ascii="Segoe UI" w:hAnsi="Segoe UI" w:cs="Segoe UI"/>
      <w:sz w:val="18"/>
      <w:szCs w:val="18"/>
    </w:rPr>
  </w:style>
  <w:style w:type="character" w:customStyle="1" w:styleId="Char4">
    <w:name w:val="Κείμενο πλαισίου Char"/>
    <w:basedOn w:val="a0"/>
    <w:link w:val="ac"/>
    <w:uiPriority w:val="99"/>
    <w:semiHidden/>
    <w:rsid w:val="00907B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diagramQuickStyle" Target="diagrams/quickStyle1.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4D393F-E8B2-4E33-BA47-6E858D30A788}" type="doc">
      <dgm:prSet loTypeId="urn:microsoft.com/office/officeart/2009/3/layout/HorizontalOrganizationChart" loCatId="hierarchy" qsTypeId="urn:microsoft.com/office/officeart/2005/8/quickstyle/simple5" qsCatId="simple" csTypeId="urn:microsoft.com/office/officeart/2005/8/colors/accent1_2" csCatId="accent1" phldr="1"/>
      <dgm:spPr/>
      <dgm:t>
        <a:bodyPr/>
        <a:lstStyle/>
        <a:p>
          <a:endParaRPr lang="el-GR"/>
        </a:p>
      </dgm:t>
    </dgm:pt>
    <dgm:pt modelId="{65816C38-22E8-40B9-AD7E-1224D7CF33B7}">
      <dgm:prSet phldrT="[Κείμενο]"/>
      <dgm:spPr/>
      <dgm:t>
        <a:bodyPr/>
        <a:lstStyle/>
        <a:p>
          <a:r>
            <a:rPr lang="en-US"/>
            <a:t>K</a:t>
          </a:r>
          <a:r>
            <a:rPr lang="el-GR"/>
            <a:t>ΩΣΤΑΣ</a:t>
          </a:r>
        </a:p>
      </dgm:t>
    </dgm:pt>
    <dgm:pt modelId="{15C9034A-3EBA-4CBB-BD98-6533071CFD69}" type="parTrans" cxnId="{31A986E4-1EBA-4F54-B3AF-5F11973E7B46}">
      <dgm:prSet/>
      <dgm:spPr/>
      <dgm:t>
        <a:bodyPr/>
        <a:lstStyle/>
        <a:p>
          <a:endParaRPr lang="el-GR"/>
        </a:p>
      </dgm:t>
    </dgm:pt>
    <dgm:pt modelId="{250A4E35-7D18-4E0C-A7F8-A4D280C40974}" type="sibTrans" cxnId="{31A986E4-1EBA-4F54-B3AF-5F11973E7B46}">
      <dgm:prSet/>
      <dgm:spPr/>
      <dgm:t>
        <a:bodyPr/>
        <a:lstStyle/>
        <a:p>
          <a:endParaRPr lang="el-GR"/>
        </a:p>
      </dgm:t>
    </dgm:pt>
    <dgm:pt modelId="{85F51FB2-333E-4A84-8171-53E6018F292A}">
      <dgm:prSet phldrT="[Κείμενο]"/>
      <dgm:spPr/>
      <dgm:t>
        <a:bodyPr/>
        <a:lstStyle/>
        <a:p>
          <a:r>
            <a:rPr lang="el-GR"/>
            <a:t>ΑΝΝΑ</a:t>
          </a:r>
        </a:p>
      </dgm:t>
    </dgm:pt>
    <dgm:pt modelId="{FAFB7F75-CE96-4984-A85D-2F6220E4B231}" type="parTrans" cxnId="{666307B1-422A-4FA3-B573-EEFBB6C7B238}">
      <dgm:prSet/>
      <dgm:spPr/>
      <dgm:t>
        <a:bodyPr/>
        <a:lstStyle/>
        <a:p>
          <a:endParaRPr lang="el-GR"/>
        </a:p>
      </dgm:t>
    </dgm:pt>
    <dgm:pt modelId="{F1DA687B-AF77-4635-9E2E-F386CBA6029A}" type="sibTrans" cxnId="{666307B1-422A-4FA3-B573-EEFBB6C7B238}">
      <dgm:prSet/>
      <dgm:spPr/>
      <dgm:t>
        <a:bodyPr/>
        <a:lstStyle/>
        <a:p>
          <a:endParaRPr lang="el-GR"/>
        </a:p>
      </dgm:t>
    </dgm:pt>
    <dgm:pt modelId="{EB0F2846-EE0E-4569-AD14-B291BC943689}">
      <dgm:prSet phldrT="[Κείμενο]"/>
      <dgm:spPr/>
      <dgm:t>
        <a:bodyPr/>
        <a:lstStyle/>
        <a:p>
          <a:r>
            <a:rPr lang="el-GR"/>
            <a:t>ΑΘΗΝΑ</a:t>
          </a:r>
        </a:p>
      </dgm:t>
    </dgm:pt>
    <dgm:pt modelId="{B5EB117F-C42E-4EFD-B7C2-CD96B782D3CE}" type="parTrans" cxnId="{736503FD-C2E2-4319-8B0F-7FF586AE60CC}">
      <dgm:prSet/>
      <dgm:spPr/>
      <dgm:t>
        <a:bodyPr/>
        <a:lstStyle/>
        <a:p>
          <a:endParaRPr lang="el-GR"/>
        </a:p>
      </dgm:t>
    </dgm:pt>
    <dgm:pt modelId="{F619253F-CFA4-4B46-A7EC-13B9C8CC0028}" type="sibTrans" cxnId="{736503FD-C2E2-4319-8B0F-7FF586AE60CC}">
      <dgm:prSet/>
      <dgm:spPr/>
      <dgm:t>
        <a:bodyPr/>
        <a:lstStyle/>
        <a:p>
          <a:endParaRPr lang="el-GR"/>
        </a:p>
      </dgm:t>
    </dgm:pt>
    <dgm:pt modelId="{B6580D70-6951-4040-9A41-BB7797B7A197}">
      <dgm:prSet phldrT="[Κείμενο]"/>
      <dgm:spPr/>
      <dgm:t>
        <a:bodyPr/>
        <a:lstStyle/>
        <a:p>
          <a:r>
            <a:rPr lang="el-GR"/>
            <a:t>ΓΕΩΡΓΙΑ</a:t>
          </a:r>
        </a:p>
      </dgm:t>
    </dgm:pt>
    <dgm:pt modelId="{906670BA-5BCF-4B14-84D2-55165F506921}" type="parTrans" cxnId="{A4898B86-0174-43DC-8148-B4FA793C17AC}">
      <dgm:prSet/>
      <dgm:spPr/>
      <dgm:t>
        <a:bodyPr/>
        <a:lstStyle/>
        <a:p>
          <a:endParaRPr lang="el-GR"/>
        </a:p>
      </dgm:t>
    </dgm:pt>
    <dgm:pt modelId="{8EAA40DB-3B49-43F0-B77D-1D545395A549}" type="sibTrans" cxnId="{A4898B86-0174-43DC-8148-B4FA793C17AC}">
      <dgm:prSet/>
      <dgm:spPr/>
      <dgm:t>
        <a:bodyPr/>
        <a:lstStyle/>
        <a:p>
          <a:endParaRPr lang="el-GR"/>
        </a:p>
      </dgm:t>
    </dgm:pt>
    <dgm:pt modelId="{8F789AA1-0A1F-4AE2-84B7-E8EFD072547D}" type="pres">
      <dgm:prSet presAssocID="{7E4D393F-E8B2-4E33-BA47-6E858D30A788}" presName="hierChild1" presStyleCnt="0">
        <dgm:presLayoutVars>
          <dgm:orgChart val="1"/>
          <dgm:chPref val="1"/>
          <dgm:dir/>
          <dgm:animOne val="branch"/>
          <dgm:animLvl val="lvl"/>
          <dgm:resizeHandles/>
        </dgm:presLayoutVars>
      </dgm:prSet>
      <dgm:spPr/>
    </dgm:pt>
    <dgm:pt modelId="{08AC5557-BAF2-457F-BC04-5362B0D81130}" type="pres">
      <dgm:prSet presAssocID="{65816C38-22E8-40B9-AD7E-1224D7CF33B7}" presName="hierRoot1" presStyleCnt="0">
        <dgm:presLayoutVars>
          <dgm:hierBranch val="init"/>
        </dgm:presLayoutVars>
      </dgm:prSet>
      <dgm:spPr/>
    </dgm:pt>
    <dgm:pt modelId="{C3A0E61F-3CEF-43C0-8D99-F47628CE8E73}" type="pres">
      <dgm:prSet presAssocID="{65816C38-22E8-40B9-AD7E-1224D7CF33B7}" presName="rootComposite1" presStyleCnt="0"/>
      <dgm:spPr/>
    </dgm:pt>
    <dgm:pt modelId="{52A88D10-23CF-4C42-8973-124984D775A1}" type="pres">
      <dgm:prSet presAssocID="{65816C38-22E8-40B9-AD7E-1224D7CF33B7}" presName="rootText1" presStyleLbl="node0" presStyleIdx="0" presStyleCnt="4" custScaleX="37383" custScaleY="64559" custLinFactNeighborX="-13430" custLinFactNeighborY="57363">
        <dgm:presLayoutVars>
          <dgm:chPref val="3"/>
        </dgm:presLayoutVars>
      </dgm:prSet>
      <dgm:spPr/>
    </dgm:pt>
    <dgm:pt modelId="{2BA72227-42CA-4FFE-9D73-03595CC88795}" type="pres">
      <dgm:prSet presAssocID="{65816C38-22E8-40B9-AD7E-1224D7CF33B7}" presName="rootConnector1" presStyleLbl="node1" presStyleIdx="0" presStyleCnt="0"/>
      <dgm:spPr/>
    </dgm:pt>
    <dgm:pt modelId="{4A87D9C4-7FA8-47AF-8DA9-05506CCB6087}" type="pres">
      <dgm:prSet presAssocID="{65816C38-22E8-40B9-AD7E-1224D7CF33B7}" presName="hierChild2" presStyleCnt="0"/>
      <dgm:spPr/>
    </dgm:pt>
    <dgm:pt modelId="{2B5C3904-878F-475C-AFA6-15843660CA03}" type="pres">
      <dgm:prSet presAssocID="{65816C38-22E8-40B9-AD7E-1224D7CF33B7}" presName="hierChild3" presStyleCnt="0"/>
      <dgm:spPr/>
    </dgm:pt>
    <dgm:pt modelId="{EA9CE3D3-2D75-4798-B8F1-6B12EB13EA2F}" type="pres">
      <dgm:prSet presAssocID="{85F51FB2-333E-4A84-8171-53E6018F292A}" presName="hierRoot1" presStyleCnt="0">
        <dgm:presLayoutVars>
          <dgm:hierBranch val="hang"/>
        </dgm:presLayoutVars>
      </dgm:prSet>
      <dgm:spPr/>
    </dgm:pt>
    <dgm:pt modelId="{089114F1-8CD2-482E-AD9C-643DD7505B6F}" type="pres">
      <dgm:prSet presAssocID="{85F51FB2-333E-4A84-8171-53E6018F292A}" presName="rootComposite1" presStyleCnt="0"/>
      <dgm:spPr/>
    </dgm:pt>
    <dgm:pt modelId="{557FCDDB-1AE7-42C8-A711-190220C8D490}" type="pres">
      <dgm:prSet presAssocID="{85F51FB2-333E-4A84-8171-53E6018F292A}" presName="rootText1" presStyleLbl="node0" presStyleIdx="1" presStyleCnt="4" custScaleX="36339" custScaleY="62848" custLinFactNeighborX="56659" custLinFactNeighborY="-45152">
        <dgm:presLayoutVars>
          <dgm:chPref val="3"/>
        </dgm:presLayoutVars>
      </dgm:prSet>
      <dgm:spPr/>
    </dgm:pt>
    <dgm:pt modelId="{4AB20DFC-1898-4E49-B901-ABF9EF144209}" type="pres">
      <dgm:prSet presAssocID="{85F51FB2-333E-4A84-8171-53E6018F292A}" presName="rootConnector1" presStyleLbl="node1" presStyleIdx="0" presStyleCnt="0"/>
      <dgm:spPr/>
    </dgm:pt>
    <dgm:pt modelId="{1848F1FA-B6C4-437A-9562-A4128E24275C}" type="pres">
      <dgm:prSet presAssocID="{85F51FB2-333E-4A84-8171-53E6018F292A}" presName="hierChild2" presStyleCnt="0"/>
      <dgm:spPr/>
    </dgm:pt>
    <dgm:pt modelId="{4484B6D0-31DA-4537-87A4-FDFC14A48229}" type="pres">
      <dgm:prSet presAssocID="{85F51FB2-333E-4A84-8171-53E6018F292A}" presName="hierChild3" presStyleCnt="0"/>
      <dgm:spPr/>
    </dgm:pt>
    <dgm:pt modelId="{4DFC84A1-1BBC-4542-8937-96E549E477B4}" type="pres">
      <dgm:prSet presAssocID="{EB0F2846-EE0E-4569-AD14-B291BC943689}" presName="hierRoot1" presStyleCnt="0">
        <dgm:presLayoutVars>
          <dgm:hierBranch val="init"/>
        </dgm:presLayoutVars>
      </dgm:prSet>
      <dgm:spPr/>
    </dgm:pt>
    <dgm:pt modelId="{0E387E2F-3D0F-49B1-BAF9-7FE8C60AE232}" type="pres">
      <dgm:prSet presAssocID="{EB0F2846-EE0E-4569-AD14-B291BC943689}" presName="rootComposite1" presStyleCnt="0"/>
      <dgm:spPr/>
    </dgm:pt>
    <dgm:pt modelId="{0BBB3DBA-985D-4E7B-AFBD-46912F1EE73B}" type="pres">
      <dgm:prSet presAssocID="{EB0F2846-EE0E-4569-AD14-B291BC943689}" presName="rootText1" presStyleLbl="node0" presStyleIdx="2" presStyleCnt="4" custLinFactNeighborX="-66703" custLinFactNeighborY="24019">
        <dgm:presLayoutVars>
          <dgm:chPref val="3"/>
        </dgm:presLayoutVars>
      </dgm:prSet>
      <dgm:spPr/>
    </dgm:pt>
    <dgm:pt modelId="{3112F57E-8183-471C-9A8D-A0C9DF27E2D0}" type="pres">
      <dgm:prSet presAssocID="{EB0F2846-EE0E-4569-AD14-B291BC943689}" presName="rootConnector1" presStyleLbl="node1" presStyleIdx="0" presStyleCnt="0"/>
      <dgm:spPr/>
    </dgm:pt>
    <dgm:pt modelId="{F582B212-C389-4F73-8290-BBFB75330A9C}" type="pres">
      <dgm:prSet presAssocID="{EB0F2846-EE0E-4569-AD14-B291BC943689}" presName="hierChild2" presStyleCnt="0"/>
      <dgm:spPr/>
    </dgm:pt>
    <dgm:pt modelId="{1FD50A1D-8922-4048-BE7A-57D668EB6901}" type="pres">
      <dgm:prSet presAssocID="{EB0F2846-EE0E-4569-AD14-B291BC943689}" presName="hierChild3" presStyleCnt="0"/>
      <dgm:spPr/>
    </dgm:pt>
    <dgm:pt modelId="{7DD4B16A-2210-4769-A154-334019210865}" type="pres">
      <dgm:prSet presAssocID="{B6580D70-6951-4040-9A41-BB7797B7A197}" presName="hierRoot1" presStyleCnt="0">
        <dgm:presLayoutVars>
          <dgm:hierBranch val="init"/>
        </dgm:presLayoutVars>
      </dgm:prSet>
      <dgm:spPr/>
    </dgm:pt>
    <dgm:pt modelId="{510738A8-0BBD-4575-B501-63E76B8DA85C}" type="pres">
      <dgm:prSet presAssocID="{B6580D70-6951-4040-9A41-BB7797B7A197}" presName="rootComposite1" presStyleCnt="0"/>
      <dgm:spPr/>
    </dgm:pt>
    <dgm:pt modelId="{2E32D074-6DD8-4FF8-9DB6-AD6B00CCE11A}" type="pres">
      <dgm:prSet presAssocID="{B6580D70-6951-4040-9A41-BB7797B7A197}" presName="rootText1" presStyleLbl="node0" presStyleIdx="3" presStyleCnt="4" custLinFactY="-18830" custLinFactNeighborX="52823" custLinFactNeighborY="-100000">
        <dgm:presLayoutVars>
          <dgm:chPref val="3"/>
        </dgm:presLayoutVars>
      </dgm:prSet>
      <dgm:spPr/>
    </dgm:pt>
    <dgm:pt modelId="{1E32B534-F425-4ED8-A385-FCFF8BED6AF1}" type="pres">
      <dgm:prSet presAssocID="{B6580D70-6951-4040-9A41-BB7797B7A197}" presName="rootConnector1" presStyleLbl="node1" presStyleIdx="0" presStyleCnt="0"/>
      <dgm:spPr/>
    </dgm:pt>
    <dgm:pt modelId="{58EB4285-D94E-4B29-A3F8-682F61DB6393}" type="pres">
      <dgm:prSet presAssocID="{B6580D70-6951-4040-9A41-BB7797B7A197}" presName="hierChild2" presStyleCnt="0"/>
      <dgm:spPr/>
    </dgm:pt>
    <dgm:pt modelId="{EF96AAB7-A8DF-46D3-8510-7B4C1845979F}" type="pres">
      <dgm:prSet presAssocID="{B6580D70-6951-4040-9A41-BB7797B7A197}" presName="hierChild3" presStyleCnt="0"/>
      <dgm:spPr/>
    </dgm:pt>
  </dgm:ptLst>
  <dgm:cxnLst>
    <dgm:cxn modelId="{0B99EB0F-20CE-4212-8E51-1F58AD4FD75B}" type="presOf" srcId="{7E4D393F-E8B2-4E33-BA47-6E858D30A788}" destId="{8F789AA1-0A1F-4AE2-84B7-E8EFD072547D}" srcOrd="0" destOrd="0" presId="urn:microsoft.com/office/officeart/2009/3/layout/HorizontalOrganizationChart"/>
    <dgm:cxn modelId="{654B5C12-1AED-4390-BBAF-70E7CAF2ECA0}" type="presOf" srcId="{85F51FB2-333E-4A84-8171-53E6018F292A}" destId="{557FCDDB-1AE7-42C8-A711-190220C8D490}" srcOrd="0" destOrd="0" presId="urn:microsoft.com/office/officeart/2009/3/layout/HorizontalOrganizationChart"/>
    <dgm:cxn modelId="{411BF14C-F464-41E2-8CE5-4F44086D2676}" type="presOf" srcId="{85F51FB2-333E-4A84-8171-53E6018F292A}" destId="{4AB20DFC-1898-4E49-B901-ABF9EF144209}" srcOrd="1" destOrd="0" presId="urn:microsoft.com/office/officeart/2009/3/layout/HorizontalOrganizationChart"/>
    <dgm:cxn modelId="{7E6B6585-AF82-4078-844D-238415BC0F78}" type="presOf" srcId="{B6580D70-6951-4040-9A41-BB7797B7A197}" destId="{1E32B534-F425-4ED8-A385-FCFF8BED6AF1}" srcOrd="1" destOrd="0" presId="urn:microsoft.com/office/officeart/2009/3/layout/HorizontalOrganizationChart"/>
    <dgm:cxn modelId="{A4898B86-0174-43DC-8148-B4FA793C17AC}" srcId="{7E4D393F-E8B2-4E33-BA47-6E858D30A788}" destId="{B6580D70-6951-4040-9A41-BB7797B7A197}" srcOrd="3" destOrd="0" parTransId="{906670BA-5BCF-4B14-84D2-55165F506921}" sibTransId="{8EAA40DB-3B49-43F0-B77D-1D545395A549}"/>
    <dgm:cxn modelId="{B8EE889C-9F4B-44BA-AC03-D5AC20B9FC2F}" type="presOf" srcId="{65816C38-22E8-40B9-AD7E-1224D7CF33B7}" destId="{52A88D10-23CF-4C42-8973-124984D775A1}" srcOrd="0" destOrd="0" presId="urn:microsoft.com/office/officeart/2009/3/layout/HorizontalOrganizationChart"/>
    <dgm:cxn modelId="{07E3FF9E-C94A-4A7A-A32F-BFA48B44C5A8}" type="presOf" srcId="{B6580D70-6951-4040-9A41-BB7797B7A197}" destId="{2E32D074-6DD8-4FF8-9DB6-AD6B00CCE11A}" srcOrd="0" destOrd="0" presId="urn:microsoft.com/office/officeart/2009/3/layout/HorizontalOrganizationChart"/>
    <dgm:cxn modelId="{666307B1-422A-4FA3-B573-EEFBB6C7B238}" srcId="{7E4D393F-E8B2-4E33-BA47-6E858D30A788}" destId="{85F51FB2-333E-4A84-8171-53E6018F292A}" srcOrd="1" destOrd="0" parTransId="{FAFB7F75-CE96-4984-A85D-2F6220E4B231}" sibTransId="{F1DA687B-AF77-4635-9E2E-F386CBA6029A}"/>
    <dgm:cxn modelId="{8F6AFFD5-7D48-4FBA-B5E6-42E2F75B9247}" type="presOf" srcId="{EB0F2846-EE0E-4569-AD14-B291BC943689}" destId="{0BBB3DBA-985D-4E7B-AFBD-46912F1EE73B}" srcOrd="0" destOrd="0" presId="urn:microsoft.com/office/officeart/2009/3/layout/HorizontalOrganizationChart"/>
    <dgm:cxn modelId="{EC4493D6-2DF0-4883-AF70-1D9CEEA92317}" type="presOf" srcId="{EB0F2846-EE0E-4569-AD14-B291BC943689}" destId="{3112F57E-8183-471C-9A8D-A0C9DF27E2D0}" srcOrd="1" destOrd="0" presId="urn:microsoft.com/office/officeart/2009/3/layout/HorizontalOrganizationChart"/>
    <dgm:cxn modelId="{31A986E4-1EBA-4F54-B3AF-5F11973E7B46}" srcId="{7E4D393F-E8B2-4E33-BA47-6E858D30A788}" destId="{65816C38-22E8-40B9-AD7E-1224D7CF33B7}" srcOrd="0" destOrd="0" parTransId="{15C9034A-3EBA-4CBB-BD98-6533071CFD69}" sibTransId="{250A4E35-7D18-4E0C-A7F8-A4D280C40974}"/>
    <dgm:cxn modelId="{A90F91F5-4E49-4C18-B834-CD3D91E329E6}" type="presOf" srcId="{65816C38-22E8-40B9-AD7E-1224D7CF33B7}" destId="{2BA72227-42CA-4FFE-9D73-03595CC88795}" srcOrd="1" destOrd="0" presId="urn:microsoft.com/office/officeart/2009/3/layout/HorizontalOrganizationChart"/>
    <dgm:cxn modelId="{736503FD-C2E2-4319-8B0F-7FF586AE60CC}" srcId="{7E4D393F-E8B2-4E33-BA47-6E858D30A788}" destId="{EB0F2846-EE0E-4569-AD14-B291BC943689}" srcOrd="2" destOrd="0" parTransId="{B5EB117F-C42E-4EFD-B7C2-CD96B782D3CE}" sibTransId="{F619253F-CFA4-4B46-A7EC-13B9C8CC0028}"/>
    <dgm:cxn modelId="{CA1DBE21-1FEA-4209-9FF7-E37203E7BE16}" type="presParOf" srcId="{8F789AA1-0A1F-4AE2-84B7-E8EFD072547D}" destId="{08AC5557-BAF2-457F-BC04-5362B0D81130}" srcOrd="0" destOrd="0" presId="urn:microsoft.com/office/officeart/2009/3/layout/HorizontalOrganizationChart"/>
    <dgm:cxn modelId="{9D5A7112-E5E5-4E50-B7E9-267C7BFA90F1}" type="presParOf" srcId="{08AC5557-BAF2-457F-BC04-5362B0D81130}" destId="{C3A0E61F-3CEF-43C0-8D99-F47628CE8E73}" srcOrd="0" destOrd="0" presId="urn:microsoft.com/office/officeart/2009/3/layout/HorizontalOrganizationChart"/>
    <dgm:cxn modelId="{AC54FBF3-8AE1-4431-BC64-586528A3EE1B}" type="presParOf" srcId="{C3A0E61F-3CEF-43C0-8D99-F47628CE8E73}" destId="{52A88D10-23CF-4C42-8973-124984D775A1}" srcOrd="0" destOrd="0" presId="urn:microsoft.com/office/officeart/2009/3/layout/HorizontalOrganizationChart"/>
    <dgm:cxn modelId="{D92C5DD9-2A93-4930-B860-4C04BA5C50F4}" type="presParOf" srcId="{C3A0E61F-3CEF-43C0-8D99-F47628CE8E73}" destId="{2BA72227-42CA-4FFE-9D73-03595CC88795}" srcOrd="1" destOrd="0" presId="urn:microsoft.com/office/officeart/2009/3/layout/HorizontalOrganizationChart"/>
    <dgm:cxn modelId="{89FB6D8E-9B43-4CD8-A790-84C18B0AF4D0}" type="presParOf" srcId="{08AC5557-BAF2-457F-BC04-5362B0D81130}" destId="{4A87D9C4-7FA8-47AF-8DA9-05506CCB6087}" srcOrd="1" destOrd="0" presId="urn:microsoft.com/office/officeart/2009/3/layout/HorizontalOrganizationChart"/>
    <dgm:cxn modelId="{FF9F6006-E0F4-4358-A4DF-37C64C058B65}" type="presParOf" srcId="{08AC5557-BAF2-457F-BC04-5362B0D81130}" destId="{2B5C3904-878F-475C-AFA6-15843660CA03}" srcOrd="2" destOrd="0" presId="urn:microsoft.com/office/officeart/2009/3/layout/HorizontalOrganizationChart"/>
    <dgm:cxn modelId="{7C7D9D0A-6837-40DB-8B1D-4A67EDDD1DED}" type="presParOf" srcId="{8F789AA1-0A1F-4AE2-84B7-E8EFD072547D}" destId="{EA9CE3D3-2D75-4798-B8F1-6B12EB13EA2F}" srcOrd="1" destOrd="0" presId="urn:microsoft.com/office/officeart/2009/3/layout/HorizontalOrganizationChart"/>
    <dgm:cxn modelId="{B510BF7B-7755-43E3-B4CC-4B613F2DBF3E}" type="presParOf" srcId="{EA9CE3D3-2D75-4798-B8F1-6B12EB13EA2F}" destId="{089114F1-8CD2-482E-AD9C-643DD7505B6F}" srcOrd="0" destOrd="0" presId="urn:microsoft.com/office/officeart/2009/3/layout/HorizontalOrganizationChart"/>
    <dgm:cxn modelId="{0C733929-4275-4636-8B62-4466AF28A9F0}" type="presParOf" srcId="{089114F1-8CD2-482E-AD9C-643DD7505B6F}" destId="{557FCDDB-1AE7-42C8-A711-190220C8D490}" srcOrd="0" destOrd="0" presId="urn:microsoft.com/office/officeart/2009/3/layout/HorizontalOrganizationChart"/>
    <dgm:cxn modelId="{97367CA7-E4DB-4E67-95DB-4285B0139DF2}" type="presParOf" srcId="{089114F1-8CD2-482E-AD9C-643DD7505B6F}" destId="{4AB20DFC-1898-4E49-B901-ABF9EF144209}" srcOrd="1" destOrd="0" presId="urn:microsoft.com/office/officeart/2009/3/layout/HorizontalOrganizationChart"/>
    <dgm:cxn modelId="{B30D6178-1E16-486E-BB11-DBD70B619B46}" type="presParOf" srcId="{EA9CE3D3-2D75-4798-B8F1-6B12EB13EA2F}" destId="{1848F1FA-B6C4-437A-9562-A4128E24275C}" srcOrd="1" destOrd="0" presId="urn:microsoft.com/office/officeart/2009/3/layout/HorizontalOrganizationChart"/>
    <dgm:cxn modelId="{9B42DDDE-F7D6-4AC7-9D34-59C4BF5B1D7C}" type="presParOf" srcId="{EA9CE3D3-2D75-4798-B8F1-6B12EB13EA2F}" destId="{4484B6D0-31DA-4537-87A4-FDFC14A48229}" srcOrd="2" destOrd="0" presId="urn:microsoft.com/office/officeart/2009/3/layout/HorizontalOrganizationChart"/>
    <dgm:cxn modelId="{D2C26AD0-6AB5-42EC-8416-3F8C6A8396EE}" type="presParOf" srcId="{8F789AA1-0A1F-4AE2-84B7-E8EFD072547D}" destId="{4DFC84A1-1BBC-4542-8937-96E549E477B4}" srcOrd="2" destOrd="0" presId="urn:microsoft.com/office/officeart/2009/3/layout/HorizontalOrganizationChart"/>
    <dgm:cxn modelId="{D569A6E7-EEBF-43DD-9481-4791DB51AA53}" type="presParOf" srcId="{4DFC84A1-1BBC-4542-8937-96E549E477B4}" destId="{0E387E2F-3D0F-49B1-BAF9-7FE8C60AE232}" srcOrd="0" destOrd="0" presId="urn:microsoft.com/office/officeart/2009/3/layout/HorizontalOrganizationChart"/>
    <dgm:cxn modelId="{8473BE42-D8E9-44C8-ACF1-C8334B26E471}" type="presParOf" srcId="{0E387E2F-3D0F-49B1-BAF9-7FE8C60AE232}" destId="{0BBB3DBA-985D-4E7B-AFBD-46912F1EE73B}" srcOrd="0" destOrd="0" presId="urn:microsoft.com/office/officeart/2009/3/layout/HorizontalOrganizationChart"/>
    <dgm:cxn modelId="{5947C0CE-954E-4E91-864A-2A665F8FAFEA}" type="presParOf" srcId="{0E387E2F-3D0F-49B1-BAF9-7FE8C60AE232}" destId="{3112F57E-8183-471C-9A8D-A0C9DF27E2D0}" srcOrd="1" destOrd="0" presId="urn:microsoft.com/office/officeart/2009/3/layout/HorizontalOrganizationChart"/>
    <dgm:cxn modelId="{2F2ADEA2-57FF-4D5D-A4D7-30FF27822595}" type="presParOf" srcId="{4DFC84A1-1BBC-4542-8937-96E549E477B4}" destId="{F582B212-C389-4F73-8290-BBFB75330A9C}" srcOrd="1" destOrd="0" presId="urn:microsoft.com/office/officeart/2009/3/layout/HorizontalOrganizationChart"/>
    <dgm:cxn modelId="{2BE27FE2-4B5F-42BC-ABAB-35DDCD7D02F7}" type="presParOf" srcId="{4DFC84A1-1BBC-4542-8937-96E549E477B4}" destId="{1FD50A1D-8922-4048-BE7A-57D668EB6901}" srcOrd="2" destOrd="0" presId="urn:microsoft.com/office/officeart/2009/3/layout/HorizontalOrganizationChart"/>
    <dgm:cxn modelId="{ACAF7D1A-32DA-4A58-8470-C1E22E348EC9}" type="presParOf" srcId="{8F789AA1-0A1F-4AE2-84B7-E8EFD072547D}" destId="{7DD4B16A-2210-4769-A154-334019210865}" srcOrd="3" destOrd="0" presId="urn:microsoft.com/office/officeart/2009/3/layout/HorizontalOrganizationChart"/>
    <dgm:cxn modelId="{EE7016B2-6F8D-4B05-86A0-BE1ECFDCBA08}" type="presParOf" srcId="{7DD4B16A-2210-4769-A154-334019210865}" destId="{510738A8-0BBD-4575-B501-63E76B8DA85C}" srcOrd="0" destOrd="0" presId="urn:microsoft.com/office/officeart/2009/3/layout/HorizontalOrganizationChart"/>
    <dgm:cxn modelId="{08E04C70-7D7D-468C-BA88-FC51BE64526E}" type="presParOf" srcId="{510738A8-0BBD-4575-B501-63E76B8DA85C}" destId="{2E32D074-6DD8-4FF8-9DB6-AD6B00CCE11A}" srcOrd="0" destOrd="0" presId="urn:microsoft.com/office/officeart/2009/3/layout/HorizontalOrganizationChart"/>
    <dgm:cxn modelId="{808A82A1-E642-42E2-8A97-3943EA2DF153}" type="presParOf" srcId="{510738A8-0BBD-4575-B501-63E76B8DA85C}" destId="{1E32B534-F425-4ED8-A385-FCFF8BED6AF1}" srcOrd="1" destOrd="0" presId="urn:microsoft.com/office/officeart/2009/3/layout/HorizontalOrganizationChart"/>
    <dgm:cxn modelId="{47FF1434-DE1D-420F-90BE-F770A3129988}" type="presParOf" srcId="{7DD4B16A-2210-4769-A154-334019210865}" destId="{58EB4285-D94E-4B29-A3F8-682F61DB6393}" srcOrd="1" destOrd="0" presId="urn:microsoft.com/office/officeart/2009/3/layout/HorizontalOrganizationChart"/>
    <dgm:cxn modelId="{7E1130E9-53AF-4B3B-B833-7DAD170AE982}" type="presParOf" srcId="{7DD4B16A-2210-4769-A154-334019210865}" destId="{EF96AAB7-A8DF-46D3-8510-7B4C1845979F}" srcOrd="2" destOrd="0" presId="urn:microsoft.com/office/officeart/2009/3/layout/HorizontalOrganizationChar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A88D10-23CF-4C42-8973-124984D775A1}">
      <dsp:nvSpPr>
        <dsp:cNvPr id="0" name=""/>
        <dsp:cNvSpPr/>
      </dsp:nvSpPr>
      <dsp:spPr>
        <a:xfrm>
          <a:off x="1218015" y="393134"/>
          <a:ext cx="836381" cy="440541"/>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US" sz="2000" kern="1200"/>
            <a:t>K</a:t>
          </a:r>
          <a:r>
            <a:rPr lang="el-GR" sz="2000" kern="1200"/>
            <a:t>ΩΣΤΑΣ</a:t>
          </a:r>
        </a:p>
      </dsp:txBody>
      <dsp:txXfrm>
        <a:off x="1218015" y="393134"/>
        <a:ext cx="836381" cy="440541"/>
      </dsp:txXfrm>
    </dsp:sp>
    <dsp:sp modelId="{557FCDDB-1AE7-42C8-A711-190220C8D490}">
      <dsp:nvSpPr>
        <dsp:cNvPr id="0" name=""/>
        <dsp:cNvSpPr/>
      </dsp:nvSpPr>
      <dsp:spPr>
        <a:xfrm>
          <a:off x="2786138" y="413794"/>
          <a:ext cx="813024" cy="428866"/>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l-GR" sz="2000" kern="1200"/>
            <a:t>ΑΝΝΑ</a:t>
          </a:r>
        </a:p>
      </dsp:txBody>
      <dsp:txXfrm>
        <a:off x="2786138" y="413794"/>
        <a:ext cx="813024" cy="428866"/>
      </dsp:txXfrm>
    </dsp:sp>
    <dsp:sp modelId="{0BBB3DBA-985D-4E7B-AFBD-46912F1EE73B}">
      <dsp:nvSpPr>
        <dsp:cNvPr id="0" name=""/>
        <dsp:cNvSpPr/>
      </dsp:nvSpPr>
      <dsp:spPr>
        <a:xfrm>
          <a:off x="26120" y="1594340"/>
          <a:ext cx="2237332" cy="682386"/>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l-GR" sz="2000" kern="1200"/>
            <a:t>ΑΘΗΝΑ</a:t>
          </a:r>
        </a:p>
      </dsp:txBody>
      <dsp:txXfrm>
        <a:off x="26120" y="1594340"/>
        <a:ext cx="2237332" cy="682386"/>
      </dsp:txXfrm>
    </dsp:sp>
    <dsp:sp modelId="{2E32D074-6DD8-4FF8-9DB6-AD6B00CCE11A}">
      <dsp:nvSpPr>
        <dsp:cNvPr id="0" name=""/>
        <dsp:cNvSpPr/>
      </dsp:nvSpPr>
      <dsp:spPr>
        <a:xfrm>
          <a:off x="2700314" y="1581611"/>
          <a:ext cx="2237332" cy="682386"/>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l-GR" sz="2000" kern="1200"/>
            <a:t>ΓΕΩΡΓΙΑ</a:t>
          </a:r>
        </a:p>
      </dsp:txBody>
      <dsp:txXfrm>
        <a:off x="2700314" y="1581611"/>
        <a:ext cx="2237332" cy="682386"/>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F42"/>
    <w:rsid w:val="00485FE4"/>
    <w:rsid w:val="009B3F42"/>
    <w:rsid w:val="00C457BB"/>
    <w:rsid w:val="00D42D35"/>
    <w:rsid w:val="00F362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7B926CFD25E46C0BF952D4588BD0CE9">
    <w:name w:val="57B926CFD25E46C0BF952D4588BD0CE9"/>
    <w:rsid w:val="009B3F42"/>
  </w:style>
  <w:style w:type="paragraph" w:customStyle="1" w:styleId="899C8F140FA04214BC00A96AAADC359A">
    <w:name w:val="899C8F140FA04214BC00A96AAADC359A"/>
    <w:rsid w:val="009B3F42"/>
  </w:style>
  <w:style w:type="paragraph" w:customStyle="1" w:styleId="987FB42D32F543E1A1597E131257CE0C">
    <w:name w:val="987FB42D32F543E1A1597E131257CE0C"/>
    <w:rsid w:val="009B3F42"/>
  </w:style>
  <w:style w:type="paragraph" w:customStyle="1" w:styleId="7E0345B96D6140B9865ED2719D6E2DC1">
    <w:name w:val="7E0345B96D6140B9865ED2719D6E2DC1"/>
    <w:rsid w:val="009B3F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7DD636-898F-4690-9A3F-05AA01515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8</Pages>
  <Words>2026</Words>
  <Characters>10943</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1η εργαστηριακή άσκηση</vt:lpstr>
    </vt:vector>
  </TitlesOfParts>
  <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εργαστηριακή άσκηση</dc:title>
  <dc:subject>Αθηνά Καθαροπούλου 4439</dc:subject>
  <dc:creator>Αθηνά Καθαροπούλου</dc:creator>
  <cp:keywords/>
  <dc:description/>
  <cp:lastModifiedBy>Αθηνά pink</cp:lastModifiedBy>
  <cp:revision>3</cp:revision>
  <dcterms:created xsi:type="dcterms:W3CDTF">2018-03-22T15:48:00Z</dcterms:created>
  <dcterms:modified xsi:type="dcterms:W3CDTF">2018-03-27T16:45:00Z</dcterms:modified>
</cp:coreProperties>
</file>